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04C1F" w14:textId="77777777" w:rsidR="00A51F29" w:rsidRPr="00592768" w:rsidRDefault="00A51F29">
      <w:pPr>
        <w:jc w:val="both"/>
      </w:pPr>
    </w:p>
    <w:p w14:paraId="60F54B94" w14:textId="77777777" w:rsidR="0022197B" w:rsidRPr="00592768" w:rsidRDefault="003F364B">
      <w:pPr>
        <w:jc w:val="center"/>
        <w:rPr>
          <w:b/>
          <w:sz w:val="32"/>
        </w:rPr>
      </w:pPr>
      <w:r w:rsidRPr="00592768">
        <w:rPr>
          <w:b/>
          <w:sz w:val="32"/>
        </w:rPr>
        <w:t>Smlouva o dílo</w:t>
      </w:r>
      <w:r w:rsidR="006934C1" w:rsidRPr="00592768">
        <w:rPr>
          <w:b/>
          <w:sz w:val="32"/>
        </w:rPr>
        <w:t xml:space="preserve"> – malé práce</w:t>
      </w:r>
    </w:p>
    <w:p w14:paraId="3D615298" w14:textId="59E7467E" w:rsidR="00B265FB" w:rsidRPr="00592768" w:rsidRDefault="00CD3B94" w:rsidP="00845726">
      <w:pPr>
        <w:jc w:val="center"/>
        <w:rPr>
          <w:b/>
          <w:sz w:val="32"/>
        </w:rPr>
      </w:pPr>
      <w:r>
        <w:rPr>
          <w:b/>
          <w:sz w:val="32"/>
        </w:rPr>
        <w:t>Rozšíření silnice pro Lidl</w:t>
      </w:r>
    </w:p>
    <w:p w14:paraId="59AA6549" w14:textId="4C5476CA" w:rsidR="0079127C" w:rsidRPr="00592768" w:rsidRDefault="00CD3B94" w:rsidP="00845726">
      <w:pPr>
        <w:jc w:val="center"/>
        <w:rPr>
          <w:b/>
          <w:sz w:val="32"/>
          <w:szCs w:val="32"/>
        </w:rPr>
      </w:pPr>
      <w:r w:rsidRPr="00CD3B94">
        <w:rPr>
          <w:b/>
          <w:sz w:val="32"/>
          <w:szCs w:val="32"/>
        </w:rPr>
        <w:t>Žamberk</w:t>
      </w:r>
      <w:r w:rsidR="0079127C" w:rsidRPr="00CD3B94">
        <w:rPr>
          <w:b/>
          <w:sz w:val="32"/>
          <w:szCs w:val="32"/>
        </w:rPr>
        <w:t xml:space="preserve">, </w:t>
      </w:r>
      <w:r w:rsidRPr="00CD3B94">
        <w:rPr>
          <w:b/>
          <w:sz w:val="32"/>
          <w:szCs w:val="32"/>
        </w:rPr>
        <w:t>28. října</w:t>
      </w:r>
    </w:p>
    <w:p w14:paraId="5393A73A" w14:textId="77777777" w:rsidR="00E27B18" w:rsidRPr="00592768" w:rsidRDefault="00E27B18" w:rsidP="00E27B18">
      <w:pPr>
        <w:jc w:val="center"/>
        <w:rPr>
          <w:b/>
          <w:sz w:val="32"/>
          <w:szCs w:val="32"/>
        </w:rPr>
      </w:pPr>
      <w:r w:rsidRPr="00592768">
        <w:rPr>
          <w:sz w:val="32"/>
          <w:szCs w:val="32"/>
        </w:rPr>
        <w:t>(dále jen „</w:t>
      </w:r>
      <w:r w:rsidRPr="00592768">
        <w:rPr>
          <w:b/>
          <w:sz w:val="32"/>
          <w:szCs w:val="32"/>
        </w:rPr>
        <w:t>Smlouva</w:t>
      </w:r>
      <w:r w:rsidRPr="00592768">
        <w:rPr>
          <w:sz w:val="32"/>
          <w:szCs w:val="32"/>
        </w:rPr>
        <w:t>“)</w:t>
      </w:r>
    </w:p>
    <w:p w14:paraId="78FC9A13" w14:textId="77777777" w:rsidR="00845726" w:rsidRPr="00592768" w:rsidRDefault="00845726">
      <w:pPr>
        <w:jc w:val="center"/>
        <w:rPr>
          <w:b/>
          <w:sz w:val="32"/>
        </w:rPr>
      </w:pPr>
    </w:p>
    <w:p w14:paraId="0DAFD513" w14:textId="77777777" w:rsidR="00845726" w:rsidRPr="00592768" w:rsidRDefault="00845726" w:rsidP="00845726">
      <w:pPr>
        <w:spacing w:after="200" w:line="276" w:lineRule="auto"/>
        <w:rPr>
          <w:b/>
          <w:sz w:val="22"/>
          <w:szCs w:val="22"/>
        </w:rPr>
      </w:pPr>
      <w:r w:rsidRPr="00592768">
        <w:rPr>
          <w:b/>
          <w:sz w:val="22"/>
          <w:szCs w:val="22"/>
        </w:rPr>
        <w:t>SMLUVNÍ STRANY:</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7229"/>
      </w:tblGrid>
      <w:tr w:rsidR="00845726" w:rsidRPr="00592768" w14:paraId="532FF618" w14:textId="77777777" w:rsidTr="0079127C">
        <w:tc>
          <w:tcPr>
            <w:tcW w:w="2269" w:type="dxa"/>
            <w:tcBorders>
              <w:bottom w:val="single" w:sz="4" w:space="0" w:color="auto"/>
            </w:tcBorders>
          </w:tcPr>
          <w:p w14:paraId="2D8DEB48" w14:textId="77777777" w:rsidR="00845726" w:rsidRPr="00592768" w:rsidRDefault="00845726" w:rsidP="00845726">
            <w:pPr>
              <w:pStyle w:val="Nzev"/>
              <w:spacing w:before="40"/>
              <w:jc w:val="left"/>
              <w:rPr>
                <w:b w:val="0"/>
                <w:szCs w:val="22"/>
              </w:rPr>
            </w:pPr>
            <w:r w:rsidRPr="00592768">
              <w:rPr>
                <w:szCs w:val="22"/>
              </w:rPr>
              <w:t>1.</w:t>
            </w:r>
          </w:p>
        </w:tc>
        <w:tc>
          <w:tcPr>
            <w:tcW w:w="7229" w:type="dxa"/>
          </w:tcPr>
          <w:p w14:paraId="3887F788" w14:textId="77777777" w:rsidR="00845726" w:rsidRPr="00592768" w:rsidRDefault="00845726" w:rsidP="00845726">
            <w:pPr>
              <w:pStyle w:val="Nzev"/>
              <w:spacing w:before="40"/>
              <w:jc w:val="left"/>
              <w:rPr>
                <w:szCs w:val="22"/>
              </w:rPr>
            </w:pPr>
          </w:p>
        </w:tc>
      </w:tr>
      <w:tr w:rsidR="00845726" w:rsidRPr="00592768" w14:paraId="51D2A280" w14:textId="77777777" w:rsidTr="0079127C">
        <w:tc>
          <w:tcPr>
            <w:tcW w:w="2269" w:type="dxa"/>
            <w:shd w:val="pct25" w:color="auto" w:fill="auto"/>
          </w:tcPr>
          <w:p w14:paraId="7200E0D1" w14:textId="77777777" w:rsidR="00845726" w:rsidRPr="00592768" w:rsidRDefault="00845726" w:rsidP="00845726">
            <w:pPr>
              <w:pStyle w:val="Nzev"/>
              <w:spacing w:before="40"/>
              <w:jc w:val="left"/>
              <w:rPr>
                <w:b w:val="0"/>
                <w:sz w:val="20"/>
                <w:szCs w:val="20"/>
              </w:rPr>
            </w:pPr>
            <w:r w:rsidRPr="00592768">
              <w:rPr>
                <w:b w:val="0"/>
                <w:sz w:val="20"/>
                <w:szCs w:val="20"/>
              </w:rPr>
              <w:t>Obchodní firma:</w:t>
            </w:r>
          </w:p>
        </w:tc>
        <w:tc>
          <w:tcPr>
            <w:tcW w:w="7229" w:type="dxa"/>
          </w:tcPr>
          <w:p w14:paraId="26BD938F" w14:textId="0127097D" w:rsidR="00845726" w:rsidRPr="00592768" w:rsidRDefault="00FA45A5" w:rsidP="00845726">
            <w:pPr>
              <w:pStyle w:val="Nzev"/>
              <w:spacing w:before="40"/>
              <w:jc w:val="left"/>
              <w:rPr>
                <w:sz w:val="20"/>
                <w:szCs w:val="20"/>
              </w:rPr>
            </w:pPr>
            <w:r w:rsidRPr="00FA45A5">
              <w:rPr>
                <w:sz w:val="20"/>
                <w:szCs w:val="20"/>
              </w:rPr>
              <w:t>Lidl Česká republika s.r.o.</w:t>
            </w:r>
          </w:p>
        </w:tc>
      </w:tr>
      <w:tr w:rsidR="00845726" w:rsidRPr="00592768" w14:paraId="7373144A" w14:textId="77777777" w:rsidTr="0079127C">
        <w:tc>
          <w:tcPr>
            <w:tcW w:w="2269" w:type="dxa"/>
            <w:shd w:val="pct25" w:color="auto" w:fill="auto"/>
          </w:tcPr>
          <w:p w14:paraId="18B0E244" w14:textId="77777777" w:rsidR="00845726" w:rsidRPr="00592768" w:rsidRDefault="00845726" w:rsidP="00845726">
            <w:pPr>
              <w:pStyle w:val="Nzev"/>
              <w:spacing w:before="40"/>
              <w:jc w:val="left"/>
              <w:rPr>
                <w:b w:val="0"/>
                <w:sz w:val="20"/>
                <w:szCs w:val="20"/>
              </w:rPr>
            </w:pPr>
            <w:r w:rsidRPr="00592768">
              <w:rPr>
                <w:b w:val="0"/>
                <w:sz w:val="20"/>
                <w:szCs w:val="20"/>
              </w:rPr>
              <w:t>Sídlo:</w:t>
            </w:r>
          </w:p>
        </w:tc>
        <w:tc>
          <w:tcPr>
            <w:tcW w:w="7229" w:type="dxa"/>
          </w:tcPr>
          <w:p w14:paraId="54E51568" w14:textId="77777777" w:rsidR="00845726" w:rsidRPr="00592768" w:rsidRDefault="00845726" w:rsidP="00845726">
            <w:pPr>
              <w:pStyle w:val="Nzev"/>
              <w:spacing w:before="40"/>
              <w:jc w:val="left"/>
              <w:rPr>
                <w:b w:val="0"/>
                <w:sz w:val="20"/>
                <w:szCs w:val="20"/>
              </w:rPr>
            </w:pPr>
            <w:r w:rsidRPr="00592768">
              <w:rPr>
                <w:b w:val="0"/>
                <w:sz w:val="20"/>
                <w:szCs w:val="20"/>
              </w:rPr>
              <w:t>Praha 5, Nárožní 1359/11, PSČ 158 00</w:t>
            </w:r>
          </w:p>
        </w:tc>
      </w:tr>
      <w:tr w:rsidR="00845726" w:rsidRPr="00592768" w14:paraId="45140083" w14:textId="77777777" w:rsidTr="0079127C">
        <w:tc>
          <w:tcPr>
            <w:tcW w:w="2269" w:type="dxa"/>
            <w:shd w:val="pct25" w:color="auto" w:fill="auto"/>
          </w:tcPr>
          <w:p w14:paraId="20DE4F19" w14:textId="77777777" w:rsidR="00845726" w:rsidRPr="00592768" w:rsidRDefault="00845726" w:rsidP="00845726">
            <w:pPr>
              <w:pStyle w:val="Nzev"/>
              <w:spacing w:before="40"/>
              <w:jc w:val="left"/>
              <w:rPr>
                <w:b w:val="0"/>
                <w:sz w:val="20"/>
                <w:szCs w:val="20"/>
              </w:rPr>
            </w:pPr>
            <w:r w:rsidRPr="00592768">
              <w:rPr>
                <w:b w:val="0"/>
                <w:sz w:val="20"/>
                <w:szCs w:val="20"/>
              </w:rPr>
              <w:t>IČO:</w:t>
            </w:r>
          </w:p>
        </w:tc>
        <w:tc>
          <w:tcPr>
            <w:tcW w:w="7229" w:type="dxa"/>
          </w:tcPr>
          <w:p w14:paraId="0B8D416F" w14:textId="77777777" w:rsidR="00845726" w:rsidRPr="00592768" w:rsidRDefault="00845726" w:rsidP="00845726">
            <w:pPr>
              <w:pStyle w:val="Nzev"/>
              <w:spacing w:before="40"/>
              <w:jc w:val="left"/>
              <w:rPr>
                <w:b w:val="0"/>
                <w:sz w:val="20"/>
                <w:szCs w:val="20"/>
              </w:rPr>
            </w:pPr>
            <w:r w:rsidRPr="00592768">
              <w:rPr>
                <w:b w:val="0"/>
                <w:sz w:val="20"/>
                <w:szCs w:val="20"/>
              </w:rPr>
              <w:t>261 78 541</w:t>
            </w:r>
          </w:p>
        </w:tc>
      </w:tr>
      <w:tr w:rsidR="00845726" w:rsidRPr="00592768" w14:paraId="5BC576B5" w14:textId="77777777" w:rsidTr="0079127C">
        <w:tc>
          <w:tcPr>
            <w:tcW w:w="2269" w:type="dxa"/>
            <w:shd w:val="pct25" w:color="auto" w:fill="auto"/>
          </w:tcPr>
          <w:p w14:paraId="2B647C7B" w14:textId="77777777" w:rsidR="00845726" w:rsidRPr="00592768" w:rsidRDefault="00845726" w:rsidP="00845726">
            <w:pPr>
              <w:pStyle w:val="Nzev"/>
              <w:spacing w:before="40"/>
              <w:jc w:val="left"/>
              <w:rPr>
                <w:b w:val="0"/>
                <w:sz w:val="20"/>
                <w:szCs w:val="20"/>
              </w:rPr>
            </w:pPr>
            <w:r w:rsidRPr="00592768">
              <w:rPr>
                <w:b w:val="0"/>
                <w:sz w:val="20"/>
                <w:szCs w:val="20"/>
              </w:rPr>
              <w:t>DIČ:</w:t>
            </w:r>
          </w:p>
        </w:tc>
        <w:tc>
          <w:tcPr>
            <w:tcW w:w="7229" w:type="dxa"/>
          </w:tcPr>
          <w:p w14:paraId="49083AD2" w14:textId="1CDEA260" w:rsidR="00845726" w:rsidRPr="00592768" w:rsidRDefault="00845726" w:rsidP="00845726">
            <w:pPr>
              <w:pStyle w:val="Nzev"/>
              <w:spacing w:before="40"/>
              <w:jc w:val="left"/>
              <w:rPr>
                <w:b w:val="0"/>
                <w:sz w:val="20"/>
                <w:szCs w:val="20"/>
              </w:rPr>
            </w:pPr>
            <w:r w:rsidRPr="00592768">
              <w:rPr>
                <w:b w:val="0"/>
                <w:sz w:val="20"/>
                <w:szCs w:val="20"/>
              </w:rPr>
              <w:t>CZ26178541</w:t>
            </w:r>
          </w:p>
        </w:tc>
      </w:tr>
      <w:tr w:rsidR="00845726" w:rsidRPr="00592768" w14:paraId="1C62AA89" w14:textId="77777777" w:rsidTr="0079127C">
        <w:tc>
          <w:tcPr>
            <w:tcW w:w="2269" w:type="dxa"/>
            <w:shd w:val="pct25" w:color="auto" w:fill="auto"/>
          </w:tcPr>
          <w:p w14:paraId="4167F796" w14:textId="299D0FAE" w:rsidR="00845726" w:rsidRPr="00592768" w:rsidRDefault="00845726" w:rsidP="0079127C">
            <w:pPr>
              <w:pStyle w:val="Nzev"/>
              <w:spacing w:before="40"/>
              <w:jc w:val="left"/>
              <w:rPr>
                <w:b w:val="0"/>
                <w:sz w:val="20"/>
                <w:szCs w:val="20"/>
              </w:rPr>
            </w:pPr>
            <w:r w:rsidRPr="00592768">
              <w:rPr>
                <w:b w:val="0"/>
                <w:sz w:val="20"/>
                <w:szCs w:val="20"/>
              </w:rPr>
              <w:t>Zápis v</w:t>
            </w:r>
            <w:r w:rsidR="0079127C" w:rsidRPr="00592768">
              <w:rPr>
                <w:b w:val="0"/>
                <w:sz w:val="20"/>
                <w:szCs w:val="20"/>
              </w:rPr>
              <w:t> </w:t>
            </w:r>
            <w:r w:rsidRPr="00592768">
              <w:rPr>
                <w:b w:val="0"/>
                <w:sz w:val="20"/>
                <w:szCs w:val="20"/>
              </w:rPr>
              <w:t>obch</w:t>
            </w:r>
            <w:r w:rsidR="0079127C" w:rsidRPr="00592768">
              <w:rPr>
                <w:b w:val="0"/>
                <w:sz w:val="20"/>
                <w:szCs w:val="20"/>
              </w:rPr>
              <w:t>.</w:t>
            </w:r>
            <w:r w:rsidR="00595EAF" w:rsidRPr="00592768">
              <w:rPr>
                <w:b w:val="0"/>
                <w:sz w:val="20"/>
                <w:szCs w:val="20"/>
              </w:rPr>
              <w:t xml:space="preserve"> </w:t>
            </w:r>
            <w:r w:rsidRPr="00592768">
              <w:rPr>
                <w:b w:val="0"/>
                <w:sz w:val="20"/>
                <w:szCs w:val="20"/>
              </w:rPr>
              <w:t>rejstříku:</w:t>
            </w:r>
          </w:p>
        </w:tc>
        <w:tc>
          <w:tcPr>
            <w:tcW w:w="7229" w:type="dxa"/>
          </w:tcPr>
          <w:p w14:paraId="4C921CAB" w14:textId="4A2C9A88" w:rsidR="00845726" w:rsidRPr="00592768" w:rsidRDefault="00845726" w:rsidP="00845726">
            <w:pPr>
              <w:pStyle w:val="Nzev"/>
              <w:spacing w:before="40"/>
              <w:jc w:val="left"/>
              <w:rPr>
                <w:b w:val="0"/>
                <w:sz w:val="20"/>
                <w:szCs w:val="20"/>
              </w:rPr>
            </w:pPr>
            <w:r w:rsidRPr="00592768">
              <w:rPr>
                <w:b w:val="0"/>
                <w:sz w:val="20"/>
                <w:szCs w:val="20"/>
              </w:rPr>
              <w:t xml:space="preserve">vedeném Městským soudem v Praze, oddíl </w:t>
            </w:r>
            <w:r w:rsidR="00FA45A5" w:rsidRPr="00FA45A5">
              <w:rPr>
                <w:b w:val="0"/>
                <w:sz w:val="20"/>
                <w:szCs w:val="20"/>
              </w:rPr>
              <w:t>C, vložka 392174</w:t>
            </w:r>
          </w:p>
        </w:tc>
      </w:tr>
      <w:tr w:rsidR="00FA45A5" w:rsidRPr="00592768" w14:paraId="5BB7180B" w14:textId="77777777" w:rsidTr="00230606">
        <w:trPr>
          <w:trHeight w:val="801"/>
        </w:trPr>
        <w:tc>
          <w:tcPr>
            <w:tcW w:w="2269" w:type="dxa"/>
            <w:shd w:val="pct25" w:color="auto" w:fill="auto"/>
          </w:tcPr>
          <w:p w14:paraId="1034F827" w14:textId="77777777" w:rsidR="00FA45A5" w:rsidRPr="00592768" w:rsidRDefault="00FA45A5" w:rsidP="00FA45A5">
            <w:pPr>
              <w:pStyle w:val="Nzev"/>
              <w:spacing w:before="40"/>
              <w:jc w:val="left"/>
              <w:rPr>
                <w:b w:val="0"/>
                <w:sz w:val="20"/>
                <w:szCs w:val="20"/>
              </w:rPr>
            </w:pPr>
            <w:r w:rsidRPr="00592768">
              <w:rPr>
                <w:b w:val="0"/>
                <w:color w:val="000000" w:themeColor="text1"/>
                <w:sz w:val="20"/>
                <w:szCs w:val="20"/>
              </w:rPr>
              <w:t>Zastoupena</w:t>
            </w:r>
            <w:r w:rsidRPr="00592768">
              <w:rPr>
                <w:b w:val="0"/>
                <w:sz w:val="20"/>
                <w:szCs w:val="20"/>
              </w:rPr>
              <w:t>:</w:t>
            </w:r>
          </w:p>
        </w:tc>
        <w:tc>
          <w:tcPr>
            <w:tcW w:w="7229" w:type="dxa"/>
          </w:tcPr>
          <w:p w14:paraId="10B3C5C7" w14:textId="00A3AE48" w:rsidR="00FA45A5" w:rsidRPr="00592768" w:rsidRDefault="00FA45A5" w:rsidP="00FA45A5">
            <w:pPr>
              <w:pStyle w:val="Nzev"/>
              <w:spacing w:before="40"/>
              <w:jc w:val="left"/>
              <w:rPr>
                <w:b w:val="0"/>
                <w:sz w:val="20"/>
                <w:szCs w:val="20"/>
              </w:rPr>
            </w:pPr>
            <w:r w:rsidRPr="007C2AC5">
              <w:rPr>
                <w:b w:val="0"/>
                <w:bCs w:val="0"/>
                <w:sz w:val="20"/>
                <w:szCs w:val="20"/>
              </w:rPr>
              <w:t>na základě plné moci</w:t>
            </w:r>
            <w:r w:rsidR="006D1A63">
              <w:rPr>
                <w:b w:val="0"/>
                <w:bCs w:val="0"/>
                <w:sz w:val="20"/>
                <w:szCs w:val="20"/>
              </w:rPr>
              <w:t>, panem Vlastimilem Havlíčkem, vedoucím regionálního úseku nemovitostí, s kontrolním podpisem pana Pavla Šimka, regionálního ředitele prodeje</w:t>
            </w:r>
          </w:p>
        </w:tc>
      </w:tr>
      <w:tr w:rsidR="00845726" w:rsidRPr="00592768" w14:paraId="62FAE8E5" w14:textId="77777777" w:rsidTr="0079127C">
        <w:tc>
          <w:tcPr>
            <w:tcW w:w="2269" w:type="dxa"/>
            <w:shd w:val="pct25" w:color="auto" w:fill="auto"/>
          </w:tcPr>
          <w:p w14:paraId="1A22330B" w14:textId="0BC549E0" w:rsidR="00845726" w:rsidRPr="00592768" w:rsidRDefault="002372A5" w:rsidP="00845726">
            <w:pPr>
              <w:pStyle w:val="Nzev"/>
              <w:spacing w:before="40"/>
              <w:jc w:val="left"/>
              <w:rPr>
                <w:b w:val="0"/>
                <w:sz w:val="20"/>
                <w:szCs w:val="20"/>
              </w:rPr>
            </w:pPr>
            <w:r w:rsidRPr="00592768">
              <w:rPr>
                <w:b w:val="0"/>
                <w:sz w:val="20"/>
                <w:szCs w:val="20"/>
              </w:rPr>
              <w:t xml:space="preserve">Bankovní spojení a číslo </w:t>
            </w:r>
            <w:proofErr w:type="spellStart"/>
            <w:r w:rsidRPr="00592768">
              <w:rPr>
                <w:b w:val="0"/>
                <w:sz w:val="20"/>
                <w:szCs w:val="20"/>
              </w:rPr>
              <w:t>b.ú</w:t>
            </w:r>
            <w:proofErr w:type="spellEnd"/>
            <w:r w:rsidRPr="00592768">
              <w:rPr>
                <w:b w:val="0"/>
                <w:sz w:val="20"/>
                <w:szCs w:val="20"/>
              </w:rPr>
              <w:t>.</w:t>
            </w:r>
            <w:r w:rsidR="00595EAF" w:rsidRPr="00592768">
              <w:rPr>
                <w:b w:val="0"/>
                <w:sz w:val="20"/>
                <w:szCs w:val="20"/>
              </w:rPr>
              <w:t>,</w:t>
            </w:r>
            <w:r w:rsidRPr="00592768">
              <w:rPr>
                <w:b w:val="0"/>
                <w:sz w:val="20"/>
                <w:szCs w:val="20"/>
              </w:rPr>
              <w:t xml:space="preserve"> </w:t>
            </w:r>
            <w:r w:rsidRPr="00592768">
              <w:rPr>
                <w:b w:val="0"/>
                <w:sz w:val="14"/>
                <w:szCs w:val="14"/>
              </w:rPr>
              <w:t>který je zveřejněn v registru plátců DPH spravovaném Ministerstvem financí:</w:t>
            </w:r>
          </w:p>
        </w:tc>
        <w:tc>
          <w:tcPr>
            <w:tcW w:w="7229" w:type="dxa"/>
          </w:tcPr>
          <w:p w14:paraId="017DE508" w14:textId="77777777" w:rsidR="006C1941" w:rsidRPr="00592768" w:rsidRDefault="002F4487" w:rsidP="00845726">
            <w:pPr>
              <w:pStyle w:val="Nzev"/>
              <w:spacing w:before="40"/>
              <w:jc w:val="left"/>
              <w:rPr>
                <w:b w:val="0"/>
                <w:sz w:val="20"/>
              </w:rPr>
            </w:pPr>
            <w:r w:rsidRPr="00592768">
              <w:rPr>
                <w:b w:val="0"/>
                <w:sz w:val="20"/>
              </w:rPr>
              <w:t>Československá obchodní banka</w:t>
            </w:r>
            <w:r w:rsidRPr="00592768">
              <w:rPr>
                <w:sz w:val="20"/>
              </w:rPr>
              <w:t>,</w:t>
            </w:r>
            <w:r w:rsidR="006C1941" w:rsidRPr="00592768">
              <w:rPr>
                <w:b w:val="0"/>
                <w:sz w:val="20"/>
              </w:rPr>
              <w:t xml:space="preserve"> a.s.</w:t>
            </w:r>
          </w:p>
          <w:p w14:paraId="2D0CE6B1" w14:textId="1B46AD95" w:rsidR="00845726" w:rsidRPr="00592768" w:rsidRDefault="002F4487" w:rsidP="00845726">
            <w:pPr>
              <w:pStyle w:val="Nzev"/>
              <w:spacing w:before="40"/>
              <w:jc w:val="left"/>
              <w:rPr>
                <w:b w:val="0"/>
                <w:sz w:val="20"/>
                <w:szCs w:val="20"/>
              </w:rPr>
            </w:pPr>
            <w:r w:rsidRPr="00592768">
              <w:rPr>
                <w:b w:val="0"/>
                <w:sz w:val="20"/>
              </w:rPr>
              <w:t>216386993/0300</w:t>
            </w:r>
          </w:p>
        </w:tc>
      </w:tr>
      <w:tr w:rsidR="00845726" w:rsidRPr="00592768" w14:paraId="5FEE141C" w14:textId="77777777" w:rsidTr="0079127C">
        <w:tc>
          <w:tcPr>
            <w:tcW w:w="2269" w:type="dxa"/>
            <w:shd w:val="pct25" w:color="auto" w:fill="auto"/>
          </w:tcPr>
          <w:p w14:paraId="4EC575CD" w14:textId="6F8F564D" w:rsidR="00845726" w:rsidRPr="00592768" w:rsidRDefault="004F287B" w:rsidP="00845726">
            <w:pPr>
              <w:pStyle w:val="Nzev"/>
              <w:spacing w:before="40"/>
              <w:jc w:val="left"/>
              <w:rPr>
                <w:b w:val="0"/>
                <w:sz w:val="20"/>
                <w:szCs w:val="20"/>
              </w:rPr>
            </w:pPr>
            <w:r w:rsidRPr="00592768">
              <w:rPr>
                <w:b w:val="0"/>
                <w:sz w:val="20"/>
                <w:szCs w:val="20"/>
              </w:rPr>
              <w:t>Osoba odpovědná za smlouvu</w:t>
            </w:r>
            <w:r w:rsidR="00845726" w:rsidRPr="00592768">
              <w:rPr>
                <w:b w:val="0"/>
                <w:sz w:val="20"/>
                <w:szCs w:val="20"/>
              </w:rPr>
              <w:t>:</w:t>
            </w:r>
          </w:p>
        </w:tc>
        <w:tc>
          <w:tcPr>
            <w:tcW w:w="7229" w:type="dxa"/>
          </w:tcPr>
          <w:p w14:paraId="084526CC" w14:textId="5D372948" w:rsidR="00845726" w:rsidRPr="00592768" w:rsidRDefault="006D1A63" w:rsidP="00845726">
            <w:pPr>
              <w:pStyle w:val="Nzev"/>
              <w:spacing w:before="40"/>
              <w:jc w:val="both"/>
              <w:rPr>
                <w:b w:val="0"/>
                <w:sz w:val="20"/>
                <w:szCs w:val="20"/>
              </w:rPr>
            </w:pPr>
            <w:r>
              <w:rPr>
                <w:b w:val="0"/>
                <w:sz w:val="20"/>
                <w:szCs w:val="20"/>
              </w:rPr>
              <w:t>Miroslav Bartoš</w:t>
            </w:r>
          </w:p>
        </w:tc>
      </w:tr>
      <w:tr w:rsidR="0079127C" w:rsidRPr="00592768" w14:paraId="78D8FEF2" w14:textId="77777777" w:rsidTr="0079127C">
        <w:trPr>
          <w:trHeight w:val="550"/>
        </w:trPr>
        <w:tc>
          <w:tcPr>
            <w:tcW w:w="2269" w:type="dxa"/>
            <w:shd w:val="pct25" w:color="auto" w:fill="auto"/>
          </w:tcPr>
          <w:p w14:paraId="4B865242" w14:textId="77777777" w:rsidR="0079127C" w:rsidRPr="00592768" w:rsidRDefault="0079127C" w:rsidP="00845726">
            <w:pPr>
              <w:pStyle w:val="Nzev"/>
              <w:spacing w:before="40"/>
              <w:jc w:val="left"/>
              <w:rPr>
                <w:b w:val="0"/>
                <w:sz w:val="20"/>
                <w:szCs w:val="20"/>
              </w:rPr>
            </w:pPr>
            <w:r w:rsidRPr="00592768">
              <w:rPr>
                <w:b w:val="0"/>
                <w:sz w:val="20"/>
                <w:szCs w:val="20"/>
              </w:rPr>
              <w:t xml:space="preserve">E-mailové adresy </w:t>
            </w:r>
            <w:r w:rsidR="002B72E2" w:rsidRPr="00592768">
              <w:rPr>
                <w:b w:val="0"/>
                <w:sz w:val="20"/>
              </w:rPr>
              <w:t>pro elektronickou komunikaci:</w:t>
            </w:r>
          </w:p>
        </w:tc>
        <w:tc>
          <w:tcPr>
            <w:tcW w:w="7229" w:type="dxa"/>
          </w:tcPr>
          <w:p w14:paraId="7B0E90E1" w14:textId="3E9B0940" w:rsidR="0079127C" w:rsidRPr="00592768" w:rsidRDefault="001F7434" w:rsidP="00845726">
            <w:pPr>
              <w:pStyle w:val="Nzev"/>
              <w:spacing w:before="40"/>
              <w:jc w:val="left"/>
              <w:rPr>
                <w:b w:val="0"/>
                <w:sz w:val="20"/>
                <w:szCs w:val="20"/>
              </w:rPr>
            </w:pPr>
            <w:r>
              <w:rPr>
                <w:b w:val="0"/>
                <w:sz w:val="20"/>
                <w:szCs w:val="20"/>
              </w:rPr>
              <w:t>miroslav.bartos@lidl.cz</w:t>
            </w:r>
          </w:p>
        </w:tc>
      </w:tr>
    </w:tbl>
    <w:p w14:paraId="37B989D1" w14:textId="091D5382" w:rsidR="00845726" w:rsidRPr="00592768" w:rsidRDefault="00845726" w:rsidP="00845726">
      <w:pPr>
        <w:rPr>
          <w:sz w:val="22"/>
          <w:szCs w:val="22"/>
        </w:rPr>
      </w:pPr>
      <w:r w:rsidRPr="00592768">
        <w:rPr>
          <w:sz w:val="22"/>
          <w:szCs w:val="22"/>
        </w:rPr>
        <w:t>(dále jen „</w:t>
      </w:r>
      <w:r w:rsidRPr="00592768">
        <w:rPr>
          <w:b/>
          <w:sz w:val="22"/>
          <w:szCs w:val="22"/>
        </w:rPr>
        <w:t>Objednatel</w:t>
      </w:r>
      <w:r w:rsidRPr="00592768">
        <w:rPr>
          <w:sz w:val="22"/>
          <w:szCs w:val="22"/>
        </w:rPr>
        <w:t>“</w:t>
      </w:r>
      <w:r w:rsidR="008E3FA8" w:rsidRPr="00592768">
        <w:rPr>
          <w:sz w:val="22"/>
          <w:szCs w:val="22"/>
        </w:rPr>
        <w:t xml:space="preserve"> a/nebo „</w:t>
      </w:r>
      <w:r w:rsidR="008E3FA8" w:rsidRPr="00592768">
        <w:rPr>
          <w:b/>
          <w:sz w:val="22"/>
          <w:szCs w:val="22"/>
        </w:rPr>
        <w:t>Lidl</w:t>
      </w:r>
      <w:r w:rsidR="008E3FA8" w:rsidRPr="00592768">
        <w:rPr>
          <w:sz w:val="22"/>
          <w:szCs w:val="22"/>
        </w:rPr>
        <w:t>“</w:t>
      </w:r>
      <w:r w:rsidRPr="00592768">
        <w:rPr>
          <w:sz w:val="22"/>
          <w:szCs w:val="22"/>
        </w:rPr>
        <w:t>)</w:t>
      </w:r>
    </w:p>
    <w:p w14:paraId="63E8F329" w14:textId="77777777" w:rsidR="00845726" w:rsidRPr="00592768" w:rsidRDefault="00845726" w:rsidP="00845726">
      <w:pPr>
        <w:rPr>
          <w:b/>
          <w:sz w:val="22"/>
          <w:szCs w:val="22"/>
        </w:rPr>
      </w:pPr>
      <w:r w:rsidRPr="00592768">
        <w:rPr>
          <w:b/>
          <w:sz w:val="22"/>
          <w:szCs w:val="22"/>
        </w:rPr>
        <w:t>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7596"/>
      </w:tblGrid>
      <w:tr w:rsidR="00845726" w:rsidRPr="00592768" w14:paraId="50E915FE" w14:textId="77777777" w:rsidTr="00FA45A5">
        <w:tc>
          <w:tcPr>
            <w:tcW w:w="1868" w:type="dxa"/>
            <w:tcBorders>
              <w:bottom w:val="single" w:sz="4" w:space="0" w:color="auto"/>
            </w:tcBorders>
          </w:tcPr>
          <w:p w14:paraId="7AC55CBC" w14:textId="77777777" w:rsidR="00845726" w:rsidRPr="00592768" w:rsidRDefault="00845726" w:rsidP="00845726">
            <w:pPr>
              <w:pStyle w:val="Nzev"/>
              <w:spacing w:before="40"/>
              <w:jc w:val="left"/>
              <w:rPr>
                <w:b w:val="0"/>
                <w:szCs w:val="22"/>
              </w:rPr>
            </w:pPr>
            <w:r w:rsidRPr="00592768">
              <w:rPr>
                <w:szCs w:val="22"/>
              </w:rPr>
              <w:t>2.</w:t>
            </w:r>
            <w:r w:rsidRPr="00592768">
              <w:rPr>
                <w:rStyle w:val="Znakapoznpodarou"/>
                <w:szCs w:val="22"/>
              </w:rPr>
              <w:footnoteReference w:id="2"/>
            </w:r>
          </w:p>
        </w:tc>
        <w:tc>
          <w:tcPr>
            <w:tcW w:w="7596" w:type="dxa"/>
          </w:tcPr>
          <w:p w14:paraId="00838745" w14:textId="77777777" w:rsidR="00845726" w:rsidRPr="00592768" w:rsidRDefault="00845726" w:rsidP="00845726">
            <w:pPr>
              <w:rPr>
                <w:sz w:val="20"/>
              </w:rPr>
            </w:pPr>
          </w:p>
        </w:tc>
      </w:tr>
      <w:tr w:rsidR="00845726" w:rsidRPr="00592768" w14:paraId="5EA1ECBE" w14:textId="77777777" w:rsidTr="00CD3B94">
        <w:tc>
          <w:tcPr>
            <w:tcW w:w="1868" w:type="dxa"/>
            <w:shd w:val="pct25" w:color="auto" w:fill="auto"/>
          </w:tcPr>
          <w:p w14:paraId="18FD8665" w14:textId="77777777" w:rsidR="00845726" w:rsidRPr="004618B4" w:rsidRDefault="00230606" w:rsidP="00845726">
            <w:pPr>
              <w:pStyle w:val="Nzev"/>
              <w:spacing w:before="40"/>
              <w:jc w:val="left"/>
              <w:rPr>
                <w:b w:val="0"/>
                <w:sz w:val="20"/>
                <w:szCs w:val="20"/>
              </w:rPr>
            </w:pPr>
            <w:r w:rsidRPr="004618B4">
              <w:rPr>
                <w:b w:val="0"/>
                <w:sz w:val="20"/>
                <w:szCs w:val="20"/>
              </w:rPr>
              <w:t>Obchodní firma</w:t>
            </w:r>
            <w:r w:rsidRPr="004618B4">
              <w:rPr>
                <w:szCs w:val="22"/>
                <w:highlight w:val="yellow"/>
                <w:vertAlign w:val="superscript"/>
              </w:rPr>
              <w:footnoteReference w:id="3"/>
            </w:r>
            <w:r w:rsidRPr="004618B4">
              <w:rPr>
                <w:b w:val="0"/>
                <w:sz w:val="20"/>
                <w:szCs w:val="20"/>
                <w:highlight w:val="yellow"/>
              </w:rPr>
              <w:t>:</w:t>
            </w:r>
          </w:p>
        </w:tc>
        <w:tc>
          <w:tcPr>
            <w:tcW w:w="7596" w:type="dxa"/>
            <w:shd w:val="clear" w:color="auto" w:fill="FFFF00"/>
          </w:tcPr>
          <w:p w14:paraId="51199CD1" w14:textId="77777777" w:rsidR="00845726" w:rsidRPr="00CD3B94" w:rsidRDefault="00845726" w:rsidP="00845726">
            <w:pPr>
              <w:rPr>
                <w:sz w:val="20"/>
                <w:highlight w:val="yellow"/>
              </w:rPr>
            </w:pPr>
          </w:p>
        </w:tc>
      </w:tr>
      <w:tr w:rsidR="00845726" w:rsidRPr="00592768" w14:paraId="41EB4B34" w14:textId="77777777" w:rsidTr="00CD3B94">
        <w:tc>
          <w:tcPr>
            <w:tcW w:w="1868" w:type="dxa"/>
            <w:shd w:val="pct25" w:color="auto" w:fill="auto"/>
          </w:tcPr>
          <w:p w14:paraId="050427AB" w14:textId="77777777" w:rsidR="00845726" w:rsidRPr="00592768" w:rsidRDefault="00845726" w:rsidP="00845726">
            <w:pPr>
              <w:pStyle w:val="Nzev"/>
              <w:spacing w:before="40"/>
              <w:jc w:val="left"/>
              <w:rPr>
                <w:b w:val="0"/>
                <w:sz w:val="20"/>
                <w:szCs w:val="20"/>
              </w:rPr>
            </w:pPr>
            <w:r w:rsidRPr="00592768">
              <w:rPr>
                <w:b w:val="0"/>
                <w:sz w:val="20"/>
                <w:szCs w:val="20"/>
              </w:rPr>
              <w:t>Sídlo:</w:t>
            </w:r>
          </w:p>
        </w:tc>
        <w:tc>
          <w:tcPr>
            <w:tcW w:w="7596" w:type="dxa"/>
            <w:shd w:val="clear" w:color="auto" w:fill="FFFF00"/>
          </w:tcPr>
          <w:p w14:paraId="0B727B27" w14:textId="77777777" w:rsidR="00845726" w:rsidRPr="00CD3B94" w:rsidRDefault="00845726" w:rsidP="00845726">
            <w:pPr>
              <w:pStyle w:val="Nzev"/>
              <w:spacing w:before="40"/>
              <w:jc w:val="left"/>
              <w:rPr>
                <w:b w:val="0"/>
                <w:sz w:val="20"/>
                <w:szCs w:val="20"/>
                <w:highlight w:val="yellow"/>
              </w:rPr>
            </w:pPr>
          </w:p>
        </w:tc>
      </w:tr>
      <w:tr w:rsidR="00845726" w:rsidRPr="00592768" w14:paraId="507685C9" w14:textId="77777777" w:rsidTr="00CD3B94">
        <w:tc>
          <w:tcPr>
            <w:tcW w:w="1868" w:type="dxa"/>
            <w:shd w:val="pct25" w:color="auto" w:fill="auto"/>
          </w:tcPr>
          <w:p w14:paraId="7AB0E107" w14:textId="77777777" w:rsidR="00845726" w:rsidRPr="00592768" w:rsidRDefault="00845726" w:rsidP="00845726">
            <w:pPr>
              <w:pStyle w:val="Nzev"/>
              <w:spacing w:before="40"/>
              <w:jc w:val="left"/>
              <w:rPr>
                <w:b w:val="0"/>
                <w:sz w:val="20"/>
                <w:szCs w:val="20"/>
              </w:rPr>
            </w:pPr>
            <w:r w:rsidRPr="00592768">
              <w:rPr>
                <w:b w:val="0"/>
                <w:sz w:val="20"/>
                <w:szCs w:val="20"/>
              </w:rPr>
              <w:t>IČO:</w:t>
            </w:r>
          </w:p>
        </w:tc>
        <w:tc>
          <w:tcPr>
            <w:tcW w:w="7596" w:type="dxa"/>
            <w:shd w:val="clear" w:color="auto" w:fill="FFFF00"/>
          </w:tcPr>
          <w:p w14:paraId="6EB5D342" w14:textId="77777777" w:rsidR="00845726" w:rsidRPr="00CD3B94" w:rsidRDefault="00845726" w:rsidP="00845726">
            <w:pPr>
              <w:pStyle w:val="Nzev"/>
              <w:spacing w:before="40"/>
              <w:jc w:val="left"/>
              <w:rPr>
                <w:b w:val="0"/>
                <w:sz w:val="20"/>
                <w:szCs w:val="20"/>
                <w:highlight w:val="yellow"/>
              </w:rPr>
            </w:pPr>
          </w:p>
        </w:tc>
      </w:tr>
      <w:tr w:rsidR="00845726" w:rsidRPr="00592768" w14:paraId="64F3BEF0" w14:textId="77777777" w:rsidTr="00CD3B94">
        <w:tc>
          <w:tcPr>
            <w:tcW w:w="1868" w:type="dxa"/>
            <w:shd w:val="pct25" w:color="auto" w:fill="auto"/>
          </w:tcPr>
          <w:p w14:paraId="6DF73EC4" w14:textId="77777777" w:rsidR="00845726" w:rsidRPr="00592768" w:rsidRDefault="00845726" w:rsidP="00845726">
            <w:pPr>
              <w:pStyle w:val="Nzev"/>
              <w:spacing w:before="40"/>
              <w:jc w:val="left"/>
              <w:rPr>
                <w:b w:val="0"/>
                <w:sz w:val="20"/>
                <w:szCs w:val="20"/>
              </w:rPr>
            </w:pPr>
            <w:r w:rsidRPr="00592768">
              <w:rPr>
                <w:b w:val="0"/>
                <w:sz w:val="20"/>
                <w:szCs w:val="20"/>
              </w:rPr>
              <w:t>DIČ:</w:t>
            </w:r>
          </w:p>
        </w:tc>
        <w:tc>
          <w:tcPr>
            <w:tcW w:w="7596" w:type="dxa"/>
            <w:shd w:val="clear" w:color="auto" w:fill="FFFF00"/>
          </w:tcPr>
          <w:p w14:paraId="412FE1BC" w14:textId="77777777" w:rsidR="00845726" w:rsidRPr="00CD3B94" w:rsidRDefault="00845726" w:rsidP="00845726">
            <w:pPr>
              <w:pStyle w:val="Nzev"/>
              <w:spacing w:before="40"/>
              <w:jc w:val="left"/>
              <w:rPr>
                <w:b w:val="0"/>
                <w:sz w:val="20"/>
                <w:szCs w:val="20"/>
                <w:highlight w:val="yellow"/>
              </w:rPr>
            </w:pPr>
          </w:p>
        </w:tc>
      </w:tr>
      <w:tr w:rsidR="00845726" w:rsidRPr="00592768" w14:paraId="008AD802" w14:textId="77777777" w:rsidTr="00CD3B94">
        <w:tc>
          <w:tcPr>
            <w:tcW w:w="1868" w:type="dxa"/>
            <w:shd w:val="pct25" w:color="auto" w:fill="auto"/>
          </w:tcPr>
          <w:p w14:paraId="75F0EEA0" w14:textId="1A3D4A53" w:rsidR="00845726" w:rsidRPr="00592768" w:rsidRDefault="00230606" w:rsidP="00B94E98">
            <w:pPr>
              <w:pStyle w:val="Nzev"/>
              <w:spacing w:before="40"/>
              <w:jc w:val="left"/>
              <w:rPr>
                <w:b w:val="0"/>
                <w:sz w:val="20"/>
                <w:szCs w:val="20"/>
              </w:rPr>
            </w:pPr>
            <w:r w:rsidRPr="00CD3B94">
              <w:rPr>
                <w:b w:val="0"/>
                <w:sz w:val="20"/>
                <w:szCs w:val="20"/>
              </w:rPr>
              <w:t>Zápis v obch. rejstříku:</w:t>
            </w:r>
            <w:r w:rsidR="00B94E98" w:rsidRPr="00CD3B94" w:rsidDel="00B94E98">
              <w:rPr>
                <w:rStyle w:val="Znakapoznpodarou"/>
                <w:b w:val="0"/>
                <w:sz w:val="20"/>
                <w:szCs w:val="20"/>
              </w:rPr>
              <w:t xml:space="preserve"> </w:t>
            </w:r>
          </w:p>
        </w:tc>
        <w:tc>
          <w:tcPr>
            <w:tcW w:w="7596" w:type="dxa"/>
            <w:shd w:val="clear" w:color="auto" w:fill="FFFF00"/>
          </w:tcPr>
          <w:p w14:paraId="36FF707A" w14:textId="77777777" w:rsidR="00845726" w:rsidRPr="00CD3B94" w:rsidRDefault="00845726" w:rsidP="00845726">
            <w:pPr>
              <w:pStyle w:val="Nzev"/>
              <w:spacing w:before="40"/>
              <w:jc w:val="left"/>
              <w:rPr>
                <w:b w:val="0"/>
                <w:color w:val="339966"/>
                <w:sz w:val="20"/>
                <w:szCs w:val="20"/>
                <w:highlight w:val="yellow"/>
              </w:rPr>
            </w:pPr>
          </w:p>
        </w:tc>
      </w:tr>
      <w:tr w:rsidR="00845726" w:rsidRPr="00592768" w14:paraId="721ED9AE" w14:textId="77777777" w:rsidTr="004618B4">
        <w:tc>
          <w:tcPr>
            <w:tcW w:w="1868" w:type="dxa"/>
            <w:shd w:val="clear" w:color="auto" w:fill="auto"/>
          </w:tcPr>
          <w:p w14:paraId="698D767A" w14:textId="77777777" w:rsidR="00845726" w:rsidRPr="004618B4" w:rsidRDefault="00230606" w:rsidP="006934C1">
            <w:pPr>
              <w:pStyle w:val="Nzev"/>
              <w:spacing w:before="40"/>
              <w:jc w:val="left"/>
              <w:rPr>
                <w:b w:val="0"/>
                <w:sz w:val="20"/>
                <w:szCs w:val="20"/>
              </w:rPr>
            </w:pPr>
            <w:r w:rsidRPr="004618B4">
              <w:rPr>
                <w:b w:val="0"/>
                <w:sz w:val="20"/>
                <w:szCs w:val="20"/>
              </w:rPr>
              <w:t>Zastoupena</w:t>
            </w:r>
            <w:r w:rsidRPr="004618B4">
              <w:rPr>
                <w:rStyle w:val="Znakapoznpodarou"/>
                <w:b w:val="0"/>
                <w:sz w:val="20"/>
                <w:szCs w:val="20"/>
                <w:highlight w:val="yellow"/>
              </w:rPr>
              <w:footnoteReference w:id="4"/>
            </w:r>
            <w:r w:rsidRPr="004618B4">
              <w:rPr>
                <w:b w:val="0"/>
                <w:sz w:val="20"/>
                <w:szCs w:val="20"/>
                <w:highlight w:val="yellow"/>
              </w:rPr>
              <w:t>:</w:t>
            </w:r>
          </w:p>
        </w:tc>
        <w:tc>
          <w:tcPr>
            <w:tcW w:w="7596" w:type="dxa"/>
            <w:shd w:val="clear" w:color="auto" w:fill="auto"/>
          </w:tcPr>
          <w:p w14:paraId="73071789" w14:textId="77777777" w:rsidR="00845726" w:rsidRPr="004618B4" w:rsidRDefault="00845726" w:rsidP="00845726">
            <w:pPr>
              <w:pStyle w:val="Nzev"/>
              <w:spacing w:before="40"/>
              <w:jc w:val="left"/>
              <w:rPr>
                <w:b w:val="0"/>
                <w:sz w:val="20"/>
                <w:szCs w:val="20"/>
              </w:rPr>
            </w:pPr>
          </w:p>
        </w:tc>
      </w:tr>
      <w:tr w:rsidR="00845726" w:rsidRPr="00592768" w14:paraId="719889AF" w14:textId="77777777" w:rsidTr="00CD3B94">
        <w:tc>
          <w:tcPr>
            <w:tcW w:w="1868" w:type="dxa"/>
            <w:shd w:val="pct25" w:color="auto" w:fill="auto"/>
          </w:tcPr>
          <w:p w14:paraId="28283353" w14:textId="77777777" w:rsidR="00845726" w:rsidRPr="00592768" w:rsidRDefault="00845726" w:rsidP="00845726">
            <w:pPr>
              <w:pStyle w:val="Nzev"/>
              <w:spacing w:before="40"/>
              <w:jc w:val="left"/>
              <w:rPr>
                <w:b w:val="0"/>
                <w:sz w:val="20"/>
                <w:szCs w:val="20"/>
              </w:rPr>
            </w:pPr>
            <w:r w:rsidRPr="00592768">
              <w:rPr>
                <w:b w:val="0"/>
                <w:sz w:val="20"/>
                <w:szCs w:val="20"/>
              </w:rPr>
              <w:t>Zástupce ve věcech technických:</w:t>
            </w:r>
          </w:p>
        </w:tc>
        <w:tc>
          <w:tcPr>
            <w:tcW w:w="7596" w:type="dxa"/>
            <w:shd w:val="clear" w:color="auto" w:fill="FFFF00"/>
          </w:tcPr>
          <w:p w14:paraId="2945B0B3" w14:textId="77777777" w:rsidR="00845726" w:rsidRPr="00592768" w:rsidRDefault="00845726" w:rsidP="00845726">
            <w:pPr>
              <w:pStyle w:val="Nzev"/>
              <w:spacing w:before="40"/>
              <w:jc w:val="left"/>
              <w:rPr>
                <w:b w:val="0"/>
                <w:sz w:val="20"/>
                <w:szCs w:val="20"/>
              </w:rPr>
            </w:pPr>
            <w:r w:rsidRPr="00592768">
              <w:rPr>
                <w:b w:val="0"/>
                <w:sz w:val="20"/>
                <w:szCs w:val="20"/>
              </w:rPr>
              <w:t>[</w:t>
            </w:r>
            <w:r w:rsidRPr="00592768">
              <w:rPr>
                <w:b w:val="0"/>
                <w:i/>
                <w:sz w:val="20"/>
                <w:szCs w:val="20"/>
                <w:highlight w:val="yellow"/>
              </w:rPr>
              <w:t>doplnit jméno a příjmení</w:t>
            </w:r>
            <w:r w:rsidRPr="00592768">
              <w:rPr>
                <w:b w:val="0"/>
                <w:sz w:val="20"/>
                <w:szCs w:val="20"/>
              </w:rPr>
              <w:t>]</w:t>
            </w:r>
          </w:p>
        </w:tc>
      </w:tr>
      <w:tr w:rsidR="0079127C" w:rsidRPr="00592768" w14:paraId="2F6547C5" w14:textId="77777777" w:rsidTr="00FA45A5">
        <w:trPr>
          <w:trHeight w:val="427"/>
        </w:trPr>
        <w:tc>
          <w:tcPr>
            <w:tcW w:w="1868" w:type="dxa"/>
            <w:shd w:val="pct25" w:color="auto" w:fill="auto"/>
          </w:tcPr>
          <w:p w14:paraId="03E6E36F" w14:textId="77777777" w:rsidR="0079127C" w:rsidRPr="00592768" w:rsidRDefault="0079127C" w:rsidP="00845726">
            <w:pPr>
              <w:pStyle w:val="Nzev"/>
              <w:spacing w:before="40"/>
              <w:jc w:val="left"/>
              <w:rPr>
                <w:b w:val="0"/>
                <w:sz w:val="20"/>
                <w:szCs w:val="20"/>
              </w:rPr>
            </w:pPr>
            <w:r w:rsidRPr="00592768">
              <w:rPr>
                <w:b w:val="0"/>
                <w:sz w:val="20"/>
                <w:szCs w:val="20"/>
              </w:rPr>
              <w:lastRenderedPageBreak/>
              <w:t xml:space="preserve">E-mailové adresy </w:t>
            </w:r>
            <w:r w:rsidR="002B72E2" w:rsidRPr="00592768">
              <w:rPr>
                <w:b w:val="0"/>
                <w:sz w:val="20"/>
              </w:rPr>
              <w:t>pro elektronickou komunikaci:</w:t>
            </w:r>
          </w:p>
        </w:tc>
        <w:tc>
          <w:tcPr>
            <w:tcW w:w="7596" w:type="dxa"/>
          </w:tcPr>
          <w:p w14:paraId="4BAFB951" w14:textId="77777777" w:rsidR="0079127C" w:rsidRPr="00592768" w:rsidRDefault="0079127C" w:rsidP="00845726">
            <w:pPr>
              <w:pStyle w:val="Nzev"/>
              <w:spacing w:before="40"/>
              <w:jc w:val="left"/>
              <w:rPr>
                <w:b w:val="0"/>
                <w:sz w:val="20"/>
                <w:szCs w:val="20"/>
              </w:rPr>
            </w:pPr>
            <w:r w:rsidRPr="00592768">
              <w:rPr>
                <w:b w:val="0"/>
                <w:sz w:val="20"/>
                <w:szCs w:val="20"/>
              </w:rPr>
              <w:t>[</w:t>
            </w:r>
            <w:r w:rsidRPr="00592768">
              <w:rPr>
                <w:b w:val="0"/>
                <w:i/>
                <w:sz w:val="20"/>
                <w:szCs w:val="20"/>
                <w:highlight w:val="yellow"/>
              </w:rPr>
              <w:t>doplnit e-mailovou adresu</w:t>
            </w:r>
            <w:r w:rsidRPr="00592768">
              <w:rPr>
                <w:b w:val="0"/>
                <w:sz w:val="20"/>
                <w:szCs w:val="20"/>
              </w:rPr>
              <w:t>]</w:t>
            </w:r>
          </w:p>
        </w:tc>
      </w:tr>
    </w:tbl>
    <w:p w14:paraId="5B7F2742" w14:textId="77777777" w:rsidR="00845726" w:rsidRPr="00592768" w:rsidRDefault="00845726" w:rsidP="0079127C">
      <w:pPr>
        <w:rPr>
          <w:sz w:val="22"/>
          <w:szCs w:val="22"/>
        </w:rPr>
      </w:pPr>
      <w:r w:rsidRPr="00592768">
        <w:rPr>
          <w:sz w:val="22"/>
          <w:szCs w:val="22"/>
        </w:rPr>
        <w:t>(dále jen „</w:t>
      </w:r>
      <w:r w:rsidRPr="00592768">
        <w:rPr>
          <w:b/>
          <w:sz w:val="22"/>
          <w:szCs w:val="22"/>
        </w:rPr>
        <w:t>Zhotovitel</w:t>
      </w:r>
      <w:r w:rsidRPr="00592768">
        <w:rPr>
          <w:sz w:val="22"/>
          <w:szCs w:val="22"/>
        </w:rPr>
        <w:t>“)</w:t>
      </w:r>
    </w:p>
    <w:p w14:paraId="3811EEE3" w14:textId="073D1A1E" w:rsidR="006A2288" w:rsidRDefault="009517B7" w:rsidP="009517B7">
      <w:pPr>
        <w:spacing w:before="240"/>
        <w:jc w:val="both"/>
        <w:rPr>
          <w:sz w:val="22"/>
          <w:szCs w:val="22"/>
        </w:rPr>
      </w:pPr>
      <w:bookmarkStart w:id="3" w:name="_Toc377482882"/>
      <w:bookmarkEnd w:id="3"/>
      <w:r w:rsidRPr="00592768">
        <w:rPr>
          <w:sz w:val="22"/>
          <w:szCs w:val="22"/>
        </w:rPr>
        <w:t>(Objednatel a Zhotovitel společně dále jen „</w:t>
      </w:r>
      <w:r w:rsidRPr="00592768">
        <w:rPr>
          <w:b/>
          <w:sz w:val="22"/>
          <w:szCs w:val="22"/>
        </w:rPr>
        <w:t>Smluvní strany</w:t>
      </w:r>
      <w:r w:rsidRPr="00592768">
        <w:rPr>
          <w:sz w:val="22"/>
          <w:szCs w:val="22"/>
        </w:rPr>
        <w:t>“, příp. každý z nich samostatně jako „</w:t>
      </w:r>
      <w:r w:rsidRPr="00592768">
        <w:rPr>
          <w:b/>
          <w:sz w:val="22"/>
          <w:szCs w:val="22"/>
        </w:rPr>
        <w:t>Smluvní strana</w:t>
      </w:r>
      <w:r w:rsidRPr="00592768">
        <w:rPr>
          <w:sz w:val="22"/>
          <w:szCs w:val="22"/>
        </w:rPr>
        <w:t>“)</w:t>
      </w:r>
    </w:p>
    <w:p w14:paraId="4E1FA413" w14:textId="77777777" w:rsidR="006A2288" w:rsidRDefault="006A2288">
      <w:pPr>
        <w:rPr>
          <w:sz w:val="22"/>
          <w:szCs w:val="22"/>
        </w:rPr>
      </w:pPr>
      <w:r>
        <w:rPr>
          <w:sz w:val="22"/>
          <w:szCs w:val="22"/>
        </w:rPr>
        <w:br w:type="page"/>
      </w:r>
    </w:p>
    <w:p w14:paraId="23064120" w14:textId="77777777" w:rsidR="009517B7" w:rsidRPr="00592768" w:rsidRDefault="009517B7" w:rsidP="009517B7">
      <w:pPr>
        <w:spacing w:before="360"/>
        <w:jc w:val="both"/>
        <w:rPr>
          <w:b/>
          <w:sz w:val="22"/>
          <w:szCs w:val="22"/>
        </w:rPr>
      </w:pPr>
      <w:r w:rsidRPr="00592768">
        <w:rPr>
          <w:b/>
          <w:sz w:val="22"/>
          <w:szCs w:val="22"/>
        </w:rPr>
        <w:lastRenderedPageBreak/>
        <w:t>VZHLEDEM K TOMU, ŽE:</w:t>
      </w:r>
    </w:p>
    <w:p w14:paraId="41FD271E" w14:textId="7906A0A0" w:rsidR="009517B7" w:rsidRPr="00592768" w:rsidRDefault="009517B7" w:rsidP="0041746E">
      <w:pPr>
        <w:numPr>
          <w:ilvl w:val="0"/>
          <w:numId w:val="19"/>
        </w:numPr>
        <w:spacing w:before="120"/>
        <w:ind w:left="851" w:hanging="851"/>
        <w:jc w:val="both"/>
        <w:rPr>
          <w:sz w:val="22"/>
          <w:szCs w:val="22"/>
        </w:rPr>
      </w:pPr>
      <w:r w:rsidRPr="00592768">
        <w:rPr>
          <w:sz w:val="22"/>
          <w:szCs w:val="22"/>
        </w:rPr>
        <w:t>Objednatel je vlastníkem Pozemku</w:t>
      </w:r>
      <w:r w:rsidRPr="00665A6B">
        <w:rPr>
          <w:sz w:val="22"/>
          <w:szCs w:val="22"/>
        </w:rPr>
        <w:t xml:space="preserve">, jehož součástí </w:t>
      </w:r>
      <w:r w:rsidR="001F7434" w:rsidRPr="00665A6B">
        <w:rPr>
          <w:sz w:val="22"/>
          <w:szCs w:val="22"/>
        </w:rPr>
        <w:t xml:space="preserve">se stane </w:t>
      </w:r>
      <w:r w:rsidRPr="00665A6B">
        <w:rPr>
          <w:sz w:val="22"/>
          <w:szCs w:val="22"/>
        </w:rPr>
        <w:t>Budova</w:t>
      </w:r>
      <w:r w:rsidRPr="00592768">
        <w:rPr>
          <w:sz w:val="22"/>
          <w:szCs w:val="22"/>
        </w:rPr>
        <w:t>;</w:t>
      </w:r>
    </w:p>
    <w:p w14:paraId="27D2701C" w14:textId="561F3245" w:rsidR="009517B7" w:rsidRPr="00592768" w:rsidRDefault="009517B7" w:rsidP="0041746E">
      <w:pPr>
        <w:numPr>
          <w:ilvl w:val="0"/>
          <w:numId w:val="19"/>
        </w:numPr>
        <w:spacing w:before="120"/>
        <w:ind w:left="851" w:hanging="851"/>
        <w:jc w:val="both"/>
        <w:rPr>
          <w:sz w:val="22"/>
          <w:szCs w:val="22"/>
        </w:rPr>
      </w:pPr>
      <w:r w:rsidRPr="00592768">
        <w:rPr>
          <w:sz w:val="22"/>
          <w:szCs w:val="22"/>
        </w:rPr>
        <w:t xml:space="preserve">Objednatel </w:t>
      </w:r>
      <w:r w:rsidR="00665A6B">
        <w:rPr>
          <w:sz w:val="22"/>
          <w:szCs w:val="22"/>
        </w:rPr>
        <w:t>k</w:t>
      </w:r>
      <w:r w:rsidR="00665A6B" w:rsidRPr="00592768">
        <w:rPr>
          <w:sz w:val="22"/>
          <w:szCs w:val="22"/>
        </w:rPr>
        <w:t> </w:t>
      </w:r>
      <w:r w:rsidRPr="00592768">
        <w:rPr>
          <w:sz w:val="22"/>
          <w:szCs w:val="22"/>
        </w:rPr>
        <w:t>Budově</w:t>
      </w:r>
      <w:r w:rsidR="00665A6B" w:rsidRPr="00665A6B">
        <w:rPr>
          <w:sz w:val="22"/>
          <w:szCs w:val="22"/>
        </w:rPr>
        <w:t xml:space="preserve">, v níž </w:t>
      </w:r>
      <w:r w:rsidRPr="00665A6B">
        <w:rPr>
          <w:sz w:val="22"/>
          <w:szCs w:val="22"/>
        </w:rPr>
        <w:t>hodlá provozovat</w:t>
      </w:r>
      <w:r w:rsidRPr="00592768">
        <w:rPr>
          <w:sz w:val="22"/>
          <w:szCs w:val="22"/>
        </w:rPr>
        <w:t xml:space="preserve"> prodejnu potravin</w:t>
      </w:r>
      <w:r w:rsidR="007A7907">
        <w:rPr>
          <w:sz w:val="22"/>
          <w:szCs w:val="22"/>
        </w:rPr>
        <w:t>, potřebuje vybudovat dopravní napojení</w:t>
      </w:r>
      <w:r w:rsidR="00562245">
        <w:rPr>
          <w:sz w:val="22"/>
          <w:szCs w:val="22"/>
        </w:rPr>
        <w:t xml:space="preserve"> na</w:t>
      </w:r>
      <w:r w:rsidR="00590F97">
        <w:rPr>
          <w:sz w:val="22"/>
          <w:szCs w:val="22"/>
        </w:rPr>
        <w:t xml:space="preserve"> přilehlou,</w:t>
      </w:r>
      <w:r w:rsidR="00562245">
        <w:rPr>
          <w:sz w:val="22"/>
          <w:szCs w:val="22"/>
        </w:rPr>
        <w:t xml:space="preserve"> veřejně přístupnou pozemní komunikaci</w:t>
      </w:r>
      <w:r w:rsidRPr="00592768">
        <w:rPr>
          <w:sz w:val="22"/>
          <w:szCs w:val="22"/>
        </w:rPr>
        <w:t>;</w:t>
      </w:r>
    </w:p>
    <w:p w14:paraId="4F239D37" w14:textId="77777777" w:rsidR="009517B7" w:rsidRPr="00592768" w:rsidRDefault="009517B7" w:rsidP="0041746E">
      <w:pPr>
        <w:numPr>
          <w:ilvl w:val="0"/>
          <w:numId w:val="19"/>
        </w:numPr>
        <w:spacing w:before="120"/>
        <w:ind w:left="851" w:hanging="851"/>
        <w:jc w:val="both"/>
        <w:rPr>
          <w:sz w:val="22"/>
          <w:szCs w:val="22"/>
        </w:rPr>
      </w:pPr>
      <w:r w:rsidRPr="00592768">
        <w:rPr>
          <w:sz w:val="22"/>
          <w:szCs w:val="22"/>
        </w:rPr>
        <w:t>Zhotovitel je renomovanou stavební společností s mnohaletými zkušenostmi v oblasti stavebnictví, tj. řízení a realizace komplexních stavebních děl, a Objednatel má důvěru v odborné schopnosti Zhotovitele provést Dílo řádně a včas a zejména s odbornou péčí;</w:t>
      </w:r>
    </w:p>
    <w:p w14:paraId="245325EB" w14:textId="77777777" w:rsidR="00956C77" w:rsidRPr="00592768" w:rsidRDefault="00956C77" w:rsidP="00956C77">
      <w:pPr>
        <w:spacing w:before="120"/>
        <w:ind w:left="567"/>
        <w:jc w:val="both"/>
        <w:rPr>
          <w:sz w:val="22"/>
          <w:szCs w:val="22"/>
        </w:rPr>
      </w:pPr>
    </w:p>
    <w:p w14:paraId="24E2612B" w14:textId="77777777" w:rsidR="009517B7" w:rsidRPr="00592768" w:rsidRDefault="009517B7" w:rsidP="00956C77">
      <w:pPr>
        <w:jc w:val="both"/>
        <w:rPr>
          <w:b/>
          <w:sz w:val="22"/>
          <w:szCs w:val="22"/>
        </w:rPr>
      </w:pPr>
      <w:r w:rsidRPr="00592768">
        <w:rPr>
          <w:b/>
          <w:sz w:val="22"/>
          <w:szCs w:val="22"/>
        </w:rPr>
        <w:t>SE DOHODLY NÁSLEDOVNĚ:</w:t>
      </w:r>
    </w:p>
    <w:p w14:paraId="1BB67C53" w14:textId="77777777" w:rsidR="00956C77" w:rsidRPr="00592768" w:rsidRDefault="00956C77" w:rsidP="00956C77">
      <w:pPr>
        <w:jc w:val="both"/>
        <w:rPr>
          <w:b/>
          <w:sz w:val="22"/>
          <w:szCs w:val="22"/>
        </w:rPr>
      </w:pPr>
    </w:p>
    <w:p w14:paraId="42CC3D7D" w14:textId="77777777" w:rsidR="00410588" w:rsidRPr="00FE51E8" w:rsidRDefault="009517B7" w:rsidP="0041746E">
      <w:pPr>
        <w:pStyle w:val="BBSnadpis1"/>
      </w:pPr>
      <w:r w:rsidRPr="00FE51E8">
        <w:t>Úvodní ustanovení</w:t>
      </w:r>
    </w:p>
    <w:p w14:paraId="6651550E" w14:textId="77777777" w:rsidR="00B94E98" w:rsidRPr="00592768" w:rsidRDefault="009517B7" w:rsidP="0041746E">
      <w:pPr>
        <w:pStyle w:val="BBSnadpis2"/>
      </w:pPr>
      <w:bookmarkStart w:id="4" w:name="_Ref395875825"/>
      <w:r w:rsidRPr="00592768">
        <w:t>Definice</w:t>
      </w:r>
      <w:bookmarkEnd w:id="4"/>
    </w:p>
    <w:p w14:paraId="5938E741" w14:textId="77777777" w:rsidR="00A45D14" w:rsidRPr="006A2288" w:rsidRDefault="00A45D14">
      <w:pPr>
        <w:pStyle w:val="BBSnormal"/>
      </w:pPr>
    </w:p>
    <w:p w14:paraId="770C9B66" w14:textId="06C93C59" w:rsidR="00410588" w:rsidRDefault="009517B7" w:rsidP="00681D26">
      <w:pPr>
        <w:pStyle w:val="BBSnadpis3"/>
      </w:pPr>
      <w:bookmarkStart w:id="5" w:name="_Ref373242817"/>
      <w:r w:rsidRPr="00EA4EE4">
        <w:t>Není-li v konkrétním případě stanoveno výslovně jinak nebo nevyplývá-li z kontextu něco jiného, níže uvedené výrazy použité v této Smlouvě, které jsou uvozeny velkým písmem, mají v této Smlouvě (včetně jejího záhlaví a preambule) následující význam:</w:t>
      </w:r>
      <w:bookmarkEnd w:id="5"/>
    </w:p>
    <w:p w14:paraId="711CE0E5" w14:textId="77777777" w:rsidR="0041746E" w:rsidRPr="00EA4EE4" w:rsidRDefault="0041746E" w:rsidP="0041746E">
      <w:pPr>
        <w:pStyle w:val="BBSnormal"/>
        <w:ind w:left="851"/>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4"/>
        <w:gridCol w:w="4908"/>
      </w:tblGrid>
      <w:tr w:rsidR="009517B7" w:rsidRPr="00592768" w14:paraId="12E74272" w14:textId="77777777" w:rsidTr="000C73E1">
        <w:trPr>
          <w:trHeight w:val="78"/>
        </w:trPr>
        <w:tc>
          <w:tcPr>
            <w:tcW w:w="3454" w:type="dxa"/>
          </w:tcPr>
          <w:p w14:paraId="39B2A2BF" w14:textId="77777777" w:rsidR="009517B7" w:rsidRPr="00592768" w:rsidRDefault="009517B7" w:rsidP="009517B7">
            <w:pPr>
              <w:spacing w:before="120"/>
              <w:jc w:val="both"/>
              <w:rPr>
                <w:sz w:val="22"/>
              </w:rPr>
            </w:pPr>
            <w:r w:rsidRPr="00592768">
              <w:rPr>
                <w:sz w:val="22"/>
              </w:rPr>
              <w:t>„</w:t>
            </w:r>
            <w:r w:rsidRPr="00592768">
              <w:rPr>
                <w:b/>
                <w:sz w:val="22"/>
              </w:rPr>
              <w:t>Budova</w:t>
            </w:r>
            <w:r w:rsidRPr="00592768">
              <w:rPr>
                <w:sz w:val="22"/>
              </w:rPr>
              <w:t>“</w:t>
            </w:r>
          </w:p>
        </w:tc>
        <w:tc>
          <w:tcPr>
            <w:tcW w:w="4908" w:type="dxa"/>
          </w:tcPr>
          <w:p w14:paraId="2F399B42" w14:textId="143048B7" w:rsidR="009517B7" w:rsidRPr="006A2288" w:rsidRDefault="009517B7" w:rsidP="009517B7">
            <w:pPr>
              <w:spacing w:before="120"/>
              <w:jc w:val="both"/>
              <w:rPr>
                <w:i/>
                <w:sz w:val="22"/>
              </w:rPr>
            </w:pPr>
          </w:p>
          <w:p w14:paraId="50060B2B" w14:textId="1D159851" w:rsidR="009517B7" w:rsidRPr="00592768" w:rsidRDefault="009517B7" w:rsidP="009517B7">
            <w:pPr>
              <w:spacing w:before="120"/>
              <w:jc w:val="both"/>
              <w:rPr>
                <w:b/>
                <w:sz w:val="22"/>
              </w:rPr>
            </w:pPr>
            <w:r w:rsidRPr="007A7907">
              <w:rPr>
                <w:sz w:val="22"/>
              </w:rPr>
              <w:t xml:space="preserve">znamená stavbu, jež </w:t>
            </w:r>
            <w:r w:rsidR="007A7907" w:rsidRPr="007A7907">
              <w:rPr>
                <w:sz w:val="22"/>
              </w:rPr>
              <w:t>bude</w:t>
            </w:r>
            <w:r w:rsidRPr="007A7907">
              <w:rPr>
                <w:sz w:val="22"/>
              </w:rPr>
              <w:t xml:space="preserve"> postavena na Pozemku a která se stane součástí Pozemku;</w:t>
            </w:r>
          </w:p>
        </w:tc>
      </w:tr>
      <w:tr w:rsidR="009517B7" w:rsidRPr="00592768" w14:paraId="6D3A5A35" w14:textId="77777777" w:rsidTr="000C73E1">
        <w:tc>
          <w:tcPr>
            <w:tcW w:w="3454" w:type="dxa"/>
          </w:tcPr>
          <w:p w14:paraId="4CECD060" w14:textId="77777777" w:rsidR="009517B7" w:rsidRPr="00592768" w:rsidRDefault="009517B7" w:rsidP="009517B7">
            <w:pPr>
              <w:spacing w:before="120"/>
              <w:jc w:val="both"/>
              <w:rPr>
                <w:sz w:val="22"/>
              </w:rPr>
            </w:pPr>
            <w:r w:rsidRPr="00592768">
              <w:rPr>
                <w:sz w:val="22"/>
              </w:rPr>
              <w:t>„</w:t>
            </w:r>
            <w:r w:rsidRPr="00592768">
              <w:rPr>
                <w:b/>
                <w:sz w:val="22"/>
              </w:rPr>
              <w:t>Cena</w:t>
            </w:r>
            <w:r w:rsidRPr="00592768">
              <w:rPr>
                <w:sz w:val="22"/>
              </w:rPr>
              <w:t>“</w:t>
            </w:r>
          </w:p>
        </w:tc>
        <w:tc>
          <w:tcPr>
            <w:tcW w:w="4908" w:type="dxa"/>
          </w:tcPr>
          <w:p w14:paraId="3402DF39" w14:textId="77AC7449" w:rsidR="009517B7" w:rsidRPr="00592768" w:rsidRDefault="009517B7" w:rsidP="004A5395">
            <w:pPr>
              <w:spacing w:before="120"/>
              <w:jc w:val="both"/>
              <w:rPr>
                <w:sz w:val="22"/>
              </w:rPr>
            </w:pPr>
            <w:r w:rsidRPr="00592768">
              <w:rPr>
                <w:sz w:val="22"/>
              </w:rPr>
              <w:t xml:space="preserve">znamená smluvní a konečnou cenu za řádně provedené Dílo dle čl. </w:t>
            </w:r>
            <w:r w:rsidR="00592768">
              <w:rPr>
                <w:sz w:val="22"/>
              </w:rPr>
              <w:fldChar w:fldCharType="begin"/>
            </w:r>
            <w:r w:rsidR="00592768">
              <w:rPr>
                <w:sz w:val="22"/>
              </w:rPr>
              <w:instrText xml:space="preserve"> REF _Ref352343634 \r \h </w:instrText>
            </w:r>
            <w:r w:rsidR="00592768">
              <w:rPr>
                <w:sz w:val="22"/>
              </w:rPr>
            </w:r>
            <w:r w:rsidR="00592768">
              <w:rPr>
                <w:sz w:val="22"/>
              </w:rPr>
              <w:fldChar w:fldCharType="separate"/>
            </w:r>
            <w:r w:rsidR="00590F97">
              <w:rPr>
                <w:sz w:val="22"/>
              </w:rPr>
              <w:t>4.1.1</w:t>
            </w:r>
            <w:r w:rsidR="00592768">
              <w:rPr>
                <w:sz w:val="22"/>
              </w:rPr>
              <w:fldChar w:fldCharType="end"/>
            </w:r>
            <w:r w:rsidRPr="00592768">
              <w:rPr>
                <w:sz w:val="22"/>
              </w:rPr>
              <w:t xml:space="preserve"> této Smlouvy;</w:t>
            </w:r>
          </w:p>
        </w:tc>
      </w:tr>
      <w:tr w:rsidR="009517B7" w:rsidRPr="00592768" w14:paraId="368ADD51" w14:textId="77777777" w:rsidTr="000C73E1">
        <w:tc>
          <w:tcPr>
            <w:tcW w:w="3454" w:type="dxa"/>
          </w:tcPr>
          <w:p w14:paraId="72A38E8C" w14:textId="77777777" w:rsidR="009517B7" w:rsidRPr="00592768" w:rsidRDefault="009517B7" w:rsidP="009517B7">
            <w:pPr>
              <w:spacing w:before="120"/>
              <w:jc w:val="both"/>
              <w:rPr>
                <w:sz w:val="22"/>
              </w:rPr>
            </w:pPr>
            <w:r w:rsidRPr="00592768">
              <w:rPr>
                <w:sz w:val="22"/>
              </w:rPr>
              <w:t>„</w:t>
            </w:r>
            <w:r w:rsidRPr="00592768">
              <w:rPr>
                <w:b/>
                <w:sz w:val="22"/>
              </w:rPr>
              <w:t>Den předání Díla</w:t>
            </w:r>
            <w:r w:rsidRPr="00592768">
              <w:rPr>
                <w:sz w:val="22"/>
              </w:rPr>
              <w:t>“</w:t>
            </w:r>
          </w:p>
        </w:tc>
        <w:tc>
          <w:tcPr>
            <w:tcW w:w="4908" w:type="dxa"/>
          </w:tcPr>
          <w:p w14:paraId="07A09543" w14:textId="559122DA" w:rsidR="009517B7" w:rsidRPr="00592768" w:rsidRDefault="009517B7" w:rsidP="004A5395">
            <w:pPr>
              <w:spacing w:before="120"/>
              <w:jc w:val="both"/>
              <w:rPr>
                <w:b/>
                <w:bCs/>
                <w:color w:val="4F81BD" w:themeColor="accent1"/>
                <w:sz w:val="22"/>
              </w:rPr>
            </w:pPr>
            <w:r w:rsidRPr="00592768">
              <w:rPr>
                <w:sz w:val="22"/>
              </w:rPr>
              <w:t xml:space="preserve">znamená okamžik ve smyslu čl. </w:t>
            </w:r>
            <w:r w:rsidR="00592768">
              <w:rPr>
                <w:sz w:val="22"/>
              </w:rPr>
              <w:fldChar w:fldCharType="begin"/>
            </w:r>
            <w:r w:rsidR="00592768">
              <w:rPr>
                <w:sz w:val="22"/>
              </w:rPr>
              <w:instrText xml:space="preserve"> REF _Ref372531926 \r \h </w:instrText>
            </w:r>
            <w:r w:rsidR="00592768">
              <w:rPr>
                <w:sz w:val="22"/>
              </w:rPr>
            </w:r>
            <w:r w:rsidR="00592768">
              <w:rPr>
                <w:sz w:val="22"/>
              </w:rPr>
              <w:fldChar w:fldCharType="separate"/>
            </w:r>
            <w:r w:rsidR="00590F97">
              <w:rPr>
                <w:sz w:val="22"/>
              </w:rPr>
              <w:t>5.2</w:t>
            </w:r>
            <w:r w:rsidR="00592768">
              <w:rPr>
                <w:sz w:val="22"/>
              </w:rPr>
              <w:fldChar w:fldCharType="end"/>
            </w:r>
            <w:r w:rsidRPr="00592768">
              <w:rPr>
                <w:sz w:val="22"/>
              </w:rPr>
              <w:t xml:space="preserve"> této Smlouvy, tj. okamžik, kdy (i) Zhotovitel předá Objednateli řádně provedené Dílo a Objednatel řádně provedené Dílo převezme a (</w:t>
            </w:r>
            <w:proofErr w:type="spellStart"/>
            <w:r w:rsidRPr="00592768">
              <w:rPr>
                <w:sz w:val="22"/>
              </w:rPr>
              <w:t>ii</w:t>
            </w:r>
            <w:proofErr w:type="spellEnd"/>
            <w:r w:rsidRPr="00592768">
              <w:rPr>
                <w:sz w:val="22"/>
              </w:rPr>
              <w:t>) Zhotovitel předá Objednateli Pozemek;</w:t>
            </w:r>
          </w:p>
        </w:tc>
      </w:tr>
      <w:tr w:rsidR="009517B7" w:rsidRPr="00592768" w14:paraId="154399A1" w14:textId="77777777" w:rsidTr="000C73E1">
        <w:tc>
          <w:tcPr>
            <w:tcW w:w="3454" w:type="dxa"/>
          </w:tcPr>
          <w:p w14:paraId="08594C30" w14:textId="77777777" w:rsidR="009517B7" w:rsidRPr="00592768" w:rsidRDefault="009517B7" w:rsidP="009517B7">
            <w:pPr>
              <w:spacing w:before="120"/>
              <w:jc w:val="both"/>
              <w:rPr>
                <w:sz w:val="22"/>
              </w:rPr>
            </w:pPr>
            <w:r w:rsidRPr="00592768">
              <w:rPr>
                <w:sz w:val="22"/>
              </w:rPr>
              <w:t>„</w:t>
            </w:r>
            <w:r w:rsidRPr="00592768">
              <w:rPr>
                <w:b/>
                <w:sz w:val="22"/>
              </w:rPr>
              <w:t>Den předání Staveniště</w:t>
            </w:r>
            <w:r w:rsidRPr="00592768">
              <w:rPr>
                <w:sz w:val="22"/>
              </w:rPr>
              <w:t>“</w:t>
            </w:r>
          </w:p>
        </w:tc>
        <w:tc>
          <w:tcPr>
            <w:tcW w:w="4908" w:type="dxa"/>
          </w:tcPr>
          <w:p w14:paraId="64CC8628" w14:textId="2588978F" w:rsidR="009517B7" w:rsidRPr="00592768" w:rsidRDefault="009517B7" w:rsidP="00CA5CD3">
            <w:pPr>
              <w:spacing w:before="120"/>
              <w:jc w:val="both"/>
              <w:rPr>
                <w:sz w:val="22"/>
              </w:rPr>
            </w:pPr>
            <w:r w:rsidRPr="00592768">
              <w:rPr>
                <w:sz w:val="22"/>
              </w:rPr>
              <w:t xml:space="preserve">znamená okamžik, kdy Objednatel předá Zhotoviteli Staveniště a Zhotovitel od Objednatele Staveniště převezme, </w:t>
            </w:r>
            <w:r w:rsidR="00A06298" w:rsidRPr="00592768">
              <w:rPr>
                <w:sz w:val="22"/>
              </w:rPr>
              <w:t xml:space="preserve">přičemž </w:t>
            </w:r>
            <w:r w:rsidR="00CA5CD3" w:rsidRPr="00592768">
              <w:rPr>
                <w:sz w:val="22"/>
              </w:rPr>
              <w:t>termín</w:t>
            </w:r>
            <w:r w:rsidR="00A06298" w:rsidRPr="00592768">
              <w:rPr>
                <w:sz w:val="22"/>
              </w:rPr>
              <w:t xml:space="preserve"> Dne předání</w:t>
            </w:r>
            <w:r w:rsidR="008E3FA8" w:rsidRPr="00592768">
              <w:rPr>
                <w:sz w:val="22"/>
              </w:rPr>
              <w:t xml:space="preserve"> Staveniště</w:t>
            </w:r>
            <w:r w:rsidR="00A06298" w:rsidRPr="00592768">
              <w:rPr>
                <w:sz w:val="22"/>
              </w:rPr>
              <w:t xml:space="preserve"> </w:t>
            </w:r>
            <w:r w:rsidR="00CA5CD3" w:rsidRPr="00592768">
              <w:rPr>
                <w:sz w:val="22"/>
              </w:rPr>
              <w:t>je</w:t>
            </w:r>
            <w:r w:rsidR="00A06298" w:rsidRPr="00592768">
              <w:rPr>
                <w:sz w:val="22"/>
              </w:rPr>
              <w:t xml:space="preserve"> stanoven v Harmonogramu provádění Díla</w:t>
            </w:r>
            <w:r w:rsidR="00A06298" w:rsidRPr="00592768" w:rsidDel="003720FB">
              <w:rPr>
                <w:sz w:val="22"/>
              </w:rPr>
              <w:t xml:space="preserve"> </w:t>
            </w:r>
          </w:p>
        </w:tc>
      </w:tr>
      <w:tr w:rsidR="009517B7" w:rsidRPr="00592768" w14:paraId="05629792" w14:textId="77777777" w:rsidTr="000C73E1">
        <w:tc>
          <w:tcPr>
            <w:tcW w:w="3454" w:type="dxa"/>
          </w:tcPr>
          <w:p w14:paraId="5D697AF2" w14:textId="77777777" w:rsidR="009517B7" w:rsidRPr="00592768" w:rsidRDefault="009517B7" w:rsidP="009517B7">
            <w:pPr>
              <w:spacing w:before="120"/>
              <w:jc w:val="both"/>
              <w:rPr>
                <w:sz w:val="22"/>
              </w:rPr>
            </w:pPr>
            <w:r w:rsidRPr="00592768">
              <w:rPr>
                <w:sz w:val="22"/>
              </w:rPr>
              <w:t>„</w:t>
            </w:r>
            <w:r w:rsidRPr="00592768">
              <w:rPr>
                <w:b/>
                <w:sz w:val="22"/>
              </w:rPr>
              <w:t>Dílo</w:t>
            </w:r>
            <w:r w:rsidRPr="00592768">
              <w:rPr>
                <w:sz w:val="22"/>
              </w:rPr>
              <w:t>“</w:t>
            </w:r>
          </w:p>
        </w:tc>
        <w:tc>
          <w:tcPr>
            <w:tcW w:w="4908" w:type="dxa"/>
          </w:tcPr>
          <w:p w14:paraId="329E7E5E" w14:textId="5C9F3C49" w:rsidR="009517B7" w:rsidRPr="00592768" w:rsidRDefault="009517B7" w:rsidP="00505675">
            <w:pPr>
              <w:spacing w:before="120"/>
              <w:jc w:val="both"/>
              <w:rPr>
                <w:i/>
                <w:iCs/>
                <w:color w:val="243F60" w:themeColor="accent1" w:themeShade="7F"/>
                <w:sz w:val="22"/>
              </w:rPr>
            </w:pPr>
            <w:r w:rsidRPr="00592768">
              <w:rPr>
                <w:sz w:val="22"/>
              </w:rPr>
              <w:t xml:space="preserve">znamená </w:t>
            </w:r>
            <w:r w:rsidR="00661695">
              <w:rPr>
                <w:sz w:val="22"/>
              </w:rPr>
              <w:t xml:space="preserve">stavbu dopravního napojení </w:t>
            </w:r>
            <w:r w:rsidRPr="00592768">
              <w:rPr>
                <w:sz w:val="22"/>
              </w:rPr>
              <w:t>Budovy</w:t>
            </w:r>
            <w:r w:rsidR="00CB66F1">
              <w:rPr>
                <w:sz w:val="22"/>
              </w:rPr>
              <w:t>, resp. Pozemku na veřejně přístupnou pozemní komunikaci</w:t>
            </w:r>
            <w:r w:rsidR="008E3FA8" w:rsidRPr="00592768">
              <w:rPr>
                <w:sz w:val="22"/>
              </w:rPr>
              <w:t xml:space="preserve"> dle </w:t>
            </w:r>
            <w:r w:rsidR="008424A6">
              <w:rPr>
                <w:sz w:val="22"/>
              </w:rPr>
              <w:t>Projektové dokumentace</w:t>
            </w:r>
            <w:r w:rsidRPr="00592768">
              <w:rPr>
                <w:sz w:val="22"/>
              </w:rPr>
              <w:t xml:space="preserve"> a je specifikováno v čl. </w:t>
            </w:r>
            <w:r w:rsidR="00592768">
              <w:rPr>
                <w:sz w:val="22"/>
              </w:rPr>
              <w:fldChar w:fldCharType="begin"/>
            </w:r>
            <w:r w:rsidR="00592768">
              <w:rPr>
                <w:sz w:val="22"/>
              </w:rPr>
              <w:instrText xml:space="preserve"> REF _Ref109209538 \r \h </w:instrText>
            </w:r>
            <w:r w:rsidR="00592768">
              <w:rPr>
                <w:sz w:val="22"/>
              </w:rPr>
            </w:r>
            <w:r w:rsidR="00592768">
              <w:rPr>
                <w:sz w:val="22"/>
              </w:rPr>
              <w:fldChar w:fldCharType="separate"/>
            </w:r>
            <w:r w:rsidR="00590F97">
              <w:rPr>
                <w:sz w:val="22"/>
              </w:rPr>
              <w:t>2.2.1</w:t>
            </w:r>
            <w:r w:rsidR="00592768">
              <w:rPr>
                <w:sz w:val="22"/>
              </w:rPr>
              <w:fldChar w:fldCharType="end"/>
            </w:r>
            <w:r w:rsidRPr="00592768">
              <w:rPr>
                <w:sz w:val="22"/>
              </w:rPr>
              <w:t xml:space="preserve"> této Smlouvy;</w:t>
            </w:r>
          </w:p>
        </w:tc>
      </w:tr>
      <w:tr w:rsidR="009517B7" w:rsidRPr="00592768" w14:paraId="2FC83F38" w14:textId="77777777" w:rsidTr="000C73E1">
        <w:tc>
          <w:tcPr>
            <w:tcW w:w="3454" w:type="dxa"/>
          </w:tcPr>
          <w:p w14:paraId="325D7117" w14:textId="77777777" w:rsidR="009517B7" w:rsidRPr="00592768" w:rsidRDefault="009517B7" w:rsidP="009517B7">
            <w:pPr>
              <w:spacing w:before="120"/>
              <w:jc w:val="both"/>
              <w:rPr>
                <w:sz w:val="22"/>
              </w:rPr>
            </w:pPr>
            <w:r w:rsidRPr="00592768">
              <w:rPr>
                <w:sz w:val="22"/>
              </w:rPr>
              <w:t>„</w:t>
            </w:r>
            <w:r w:rsidRPr="00592768">
              <w:rPr>
                <w:b/>
                <w:sz w:val="22"/>
              </w:rPr>
              <w:t>DPH</w:t>
            </w:r>
            <w:r w:rsidRPr="00592768">
              <w:rPr>
                <w:sz w:val="22"/>
              </w:rPr>
              <w:t>“</w:t>
            </w:r>
          </w:p>
        </w:tc>
        <w:tc>
          <w:tcPr>
            <w:tcW w:w="4908" w:type="dxa"/>
          </w:tcPr>
          <w:p w14:paraId="45C849E9" w14:textId="77777777" w:rsidR="009517B7" w:rsidRPr="00592768" w:rsidRDefault="009517B7" w:rsidP="009517B7">
            <w:pPr>
              <w:spacing w:before="120"/>
              <w:jc w:val="both"/>
              <w:rPr>
                <w:sz w:val="22"/>
              </w:rPr>
            </w:pPr>
            <w:r w:rsidRPr="00592768">
              <w:rPr>
                <w:sz w:val="22"/>
              </w:rPr>
              <w:t>znamená daň z přidané hodnoty ve výši dle platných právních předpisů;</w:t>
            </w:r>
          </w:p>
        </w:tc>
      </w:tr>
      <w:tr w:rsidR="009517B7" w:rsidRPr="00592768" w14:paraId="05F43E52" w14:textId="77777777" w:rsidTr="000C73E1">
        <w:tc>
          <w:tcPr>
            <w:tcW w:w="3454" w:type="dxa"/>
          </w:tcPr>
          <w:p w14:paraId="302E1D70" w14:textId="77777777" w:rsidR="009517B7" w:rsidRPr="00592768" w:rsidRDefault="009517B7" w:rsidP="009517B7">
            <w:pPr>
              <w:spacing w:before="120"/>
              <w:jc w:val="both"/>
              <w:rPr>
                <w:sz w:val="22"/>
              </w:rPr>
            </w:pPr>
            <w:r w:rsidRPr="00592768">
              <w:rPr>
                <w:sz w:val="22"/>
              </w:rPr>
              <w:t>„</w:t>
            </w:r>
            <w:r w:rsidRPr="00592768">
              <w:rPr>
                <w:b/>
                <w:sz w:val="22"/>
              </w:rPr>
              <w:t>Druhá bankovní záruka</w:t>
            </w:r>
            <w:r w:rsidRPr="00592768">
              <w:rPr>
                <w:sz w:val="22"/>
              </w:rPr>
              <w:t>“</w:t>
            </w:r>
          </w:p>
        </w:tc>
        <w:tc>
          <w:tcPr>
            <w:tcW w:w="4908" w:type="dxa"/>
          </w:tcPr>
          <w:p w14:paraId="1FAE8A16" w14:textId="7E3AB4E7" w:rsidR="009517B7" w:rsidRPr="00592768" w:rsidRDefault="007579CF" w:rsidP="009517B7">
            <w:pPr>
              <w:pStyle w:val="Odstavecseseznamem"/>
              <w:keepNext/>
              <w:keepLines/>
              <w:numPr>
                <w:ilvl w:val="0"/>
                <w:numId w:val="33"/>
              </w:numPr>
              <w:spacing w:before="200"/>
              <w:ind w:left="319" w:hanging="270"/>
              <w:jc w:val="both"/>
              <w:outlineLvl w:val="8"/>
              <w:rPr>
                <w:rFonts w:ascii="Arial" w:hAnsi="Arial" w:cs="Arial"/>
                <w:i/>
                <w:iCs/>
                <w:color w:val="404040" w:themeColor="text1" w:themeTint="BF"/>
                <w:sz w:val="22"/>
                <w:szCs w:val="22"/>
              </w:rPr>
            </w:pPr>
            <w:r>
              <w:rPr>
                <w:rFonts w:ascii="Arial" w:hAnsi="Arial" w:cs="Arial"/>
                <w:sz w:val="22"/>
                <w:szCs w:val="22"/>
              </w:rPr>
              <w:t>neuplatní se</w:t>
            </w:r>
            <w:r w:rsidR="009517B7" w:rsidRPr="00592768">
              <w:rPr>
                <w:rFonts w:ascii="Arial" w:hAnsi="Arial" w:cs="Arial"/>
                <w:sz w:val="22"/>
                <w:szCs w:val="22"/>
              </w:rPr>
              <w:t>;</w:t>
            </w:r>
          </w:p>
        </w:tc>
      </w:tr>
      <w:tr w:rsidR="0041746E" w:rsidRPr="00592768" w14:paraId="1F4C4246" w14:textId="77777777" w:rsidTr="000C73E1">
        <w:tc>
          <w:tcPr>
            <w:tcW w:w="3454" w:type="dxa"/>
          </w:tcPr>
          <w:p w14:paraId="778EEEBF" w14:textId="4C94E321" w:rsidR="0041746E" w:rsidRPr="00592768" w:rsidRDefault="0041746E" w:rsidP="0041746E">
            <w:pPr>
              <w:spacing w:before="120"/>
              <w:jc w:val="both"/>
              <w:rPr>
                <w:sz w:val="22"/>
              </w:rPr>
            </w:pPr>
            <w:r>
              <w:rPr>
                <w:sz w:val="22"/>
              </w:rPr>
              <w:t>„</w:t>
            </w:r>
            <w:r w:rsidRPr="00603EB0">
              <w:rPr>
                <w:b/>
                <w:bCs/>
                <w:sz w:val="22"/>
              </w:rPr>
              <w:t>Etický kodex</w:t>
            </w:r>
            <w:r>
              <w:rPr>
                <w:sz w:val="22"/>
              </w:rPr>
              <w:t>“</w:t>
            </w:r>
          </w:p>
        </w:tc>
        <w:tc>
          <w:tcPr>
            <w:tcW w:w="4908" w:type="dxa"/>
          </w:tcPr>
          <w:p w14:paraId="416A1FA1" w14:textId="7D494E92" w:rsidR="0041746E" w:rsidRPr="00592768" w:rsidRDefault="0041746E" w:rsidP="0041746E">
            <w:pPr>
              <w:spacing w:before="120"/>
              <w:jc w:val="both"/>
              <w:rPr>
                <w:sz w:val="22"/>
              </w:rPr>
            </w:pPr>
            <w:r>
              <w:rPr>
                <w:sz w:val="22"/>
              </w:rPr>
              <w:t>m</w:t>
            </w:r>
            <w:r w:rsidRPr="00CD1A83">
              <w:rPr>
                <w:sz w:val="22"/>
              </w:rPr>
              <w:t xml:space="preserve">á význam uvedený v čl. </w:t>
            </w:r>
            <w:r>
              <w:rPr>
                <w:sz w:val="22"/>
              </w:rPr>
              <w:fldChar w:fldCharType="begin"/>
            </w:r>
            <w:r>
              <w:rPr>
                <w:sz w:val="22"/>
              </w:rPr>
              <w:instrText xml:space="preserve"> REF _Ref155283336 \r \h </w:instrText>
            </w:r>
            <w:r>
              <w:rPr>
                <w:sz w:val="22"/>
              </w:rPr>
            </w:r>
            <w:r>
              <w:rPr>
                <w:sz w:val="22"/>
              </w:rPr>
              <w:fldChar w:fldCharType="separate"/>
            </w:r>
            <w:r w:rsidR="00590F97">
              <w:rPr>
                <w:sz w:val="22"/>
              </w:rPr>
              <w:t>13.2.1</w:t>
            </w:r>
            <w:r>
              <w:rPr>
                <w:sz w:val="22"/>
              </w:rPr>
              <w:fldChar w:fldCharType="end"/>
            </w:r>
            <w:r>
              <w:rPr>
                <w:sz w:val="22"/>
              </w:rPr>
              <w:t xml:space="preserve"> </w:t>
            </w:r>
            <w:r w:rsidRPr="00CD1A83">
              <w:rPr>
                <w:sz w:val="22"/>
              </w:rPr>
              <w:t>této Smlouvy;</w:t>
            </w:r>
          </w:p>
        </w:tc>
      </w:tr>
      <w:tr w:rsidR="0041746E" w:rsidRPr="00592768" w14:paraId="59C44102" w14:textId="77777777" w:rsidTr="000C73E1">
        <w:tc>
          <w:tcPr>
            <w:tcW w:w="3454" w:type="dxa"/>
          </w:tcPr>
          <w:p w14:paraId="0607787B" w14:textId="77777777" w:rsidR="0041746E" w:rsidRPr="00592768" w:rsidRDefault="0041746E" w:rsidP="0041746E">
            <w:pPr>
              <w:spacing w:before="120"/>
              <w:jc w:val="both"/>
              <w:rPr>
                <w:sz w:val="22"/>
              </w:rPr>
            </w:pPr>
            <w:r w:rsidRPr="00592768">
              <w:rPr>
                <w:sz w:val="22"/>
              </w:rPr>
              <w:t>„</w:t>
            </w:r>
            <w:r w:rsidRPr="00592768">
              <w:rPr>
                <w:b/>
                <w:sz w:val="22"/>
              </w:rPr>
              <w:t>Fáze výstavby</w:t>
            </w:r>
            <w:r w:rsidRPr="00592768">
              <w:rPr>
                <w:sz w:val="22"/>
              </w:rPr>
              <w:t>“</w:t>
            </w:r>
          </w:p>
        </w:tc>
        <w:tc>
          <w:tcPr>
            <w:tcW w:w="4908" w:type="dxa"/>
          </w:tcPr>
          <w:p w14:paraId="67A5ABFF" w14:textId="77777777" w:rsidR="0041746E" w:rsidRPr="00592768" w:rsidRDefault="0041746E" w:rsidP="0041746E">
            <w:pPr>
              <w:spacing w:before="120"/>
              <w:jc w:val="both"/>
              <w:rPr>
                <w:sz w:val="22"/>
              </w:rPr>
            </w:pPr>
            <w:r w:rsidRPr="00592768">
              <w:rPr>
                <w:sz w:val="22"/>
              </w:rPr>
              <w:t>znamená každou z fází realizace Díla uvedených v Harmonogramu provádění Díla;</w:t>
            </w:r>
          </w:p>
        </w:tc>
      </w:tr>
      <w:tr w:rsidR="0041746E" w:rsidRPr="00592768" w14:paraId="3968C86E" w14:textId="77777777" w:rsidTr="000C73E1">
        <w:tc>
          <w:tcPr>
            <w:tcW w:w="3454" w:type="dxa"/>
          </w:tcPr>
          <w:p w14:paraId="58FECEBB" w14:textId="77777777" w:rsidR="0041746E" w:rsidRPr="00592768" w:rsidRDefault="0041746E" w:rsidP="0041746E">
            <w:pPr>
              <w:spacing w:before="120"/>
              <w:jc w:val="both"/>
              <w:rPr>
                <w:sz w:val="22"/>
              </w:rPr>
            </w:pPr>
            <w:r w:rsidRPr="00592768">
              <w:rPr>
                <w:sz w:val="22"/>
              </w:rPr>
              <w:lastRenderedPageBreak/>
              <w:t>„</w:t>
            </w:r>
            <w:r w:rsidRPr="00592768">
              <w:rPr>
                <w:b/>
                <w:sz w:val="22"/>
              </w:rPr>
              <w:t>Harmonogram provádění Díla</w:t>
            </w:r>
            <w:r w:rsidRPr="00592768">
              <w:rPr>
                <w:sz w:val="22"/>
              </w:rPr>
              <w:t>“</w:t>
            </w:r>
          </w:p>
        </w:tc>
        <w:tc>
          <w:tcPr>
            <w:tcW w:w="4908" w:type="dxa"/>
          </w:tcPr>
          <w:p w14:paraId="424DB014" w14:textId="4824C07C" w:rsidR="0041746E" w:rsidRPr="00EA4EE4" w:rsidRDefault="0041746E" w:rsidP="0041746E">
            <w:pPr>
              <w:spacing w:before="120"/>
              <w:jc w:val="both"/>
              <w:rPr>
                <w:sz w:val="22"/>
              </w:rPr>
            </w:pPr>
            <w:r w:rsidRPr="00592768">
              <w:rPr>
                <w:sz w:val="22"/>
              </w:rPr>
              <w:t xml:space="preserve">znamená časový plán realizace Díla, který je obsažen v příloze č. </w:t>
            </w:r>
            <w:r>
              <w:rPr>
                <w:sz w:val="22"/>
              </w:rPr>
              <w:t>1</w:t>
            </w:r>
            <w:r w:rsidRPr="00EA4EE4">
              <w:rPr>
                <w:sz w:val="22"/>
              </w:rPr>
              <w:t xml:space="preserve"> této Smlouvy;</w:t>
            </w:r>
          </w:p>
        </w:tc>
      </w:tr>
      <w:tr w:rsidR="0041746E" w:rsidRPr="00592768" w14:paraId="1FDEE5EC" w14:textId="77777777" w:rsidTr="000C73E1">
        <w:tc>
          <w:tcPr>
            <w:tcW w:w="3454" w:type="dxa"/>
          </w:tcPr>
          <w:p w14:paraId="535EC56A" w14:textId="0E8B5EA3" w:rsidR="0041746E" w:rsidRPr="00592768" w:rsidRDefault="0041746E" w:rsidP="0041746E">
            <w:pPr>
              <w:spacing w:before="120"/>
              <w:jc w:val="both"/>
              <w:rPr>
                <w:sz w:val="22"/>
              </w:rPr>
            </w:pPr>
            <w:r>
              <w:rPr>
                <w:sz w:val="22"/>
              </w:rPr>
              <w:t>„</w:t>
            </w:r>
            <w:r w:rsidRPr="006A41A1">
              <w:rPr>
                <w:b/>
                <w:bCs/>
                <w:sz w:val="22"/>
              </w:rPr>
              <w:t>Kmenová data</w:t>
            </w:r>
            <w:r>
              <w:rPr>
                <w:sz w:val="22"/>
              </w:rPr>
              <w:t>“</w:t>
            </w:r>
          </w:p>
        </w:tc>
        <w:tc>
          <w:tcPr>
            <w:tcW w:w="4908" w:type="dxa"/>
          </w:tcPr>
          <w:p w14:paraId="75C84A7F" w14:textId="51B6C994" w:rsidR="0041746E" w:rsidRPr="00592768" w:rsidRDefault="0041746E" w:rsidP="0041746E">
            <w:pPr>
              <w:spacing w:before="120"/>
              <w:jc w:val="both"/>
              <w:rPr>
                <w:sz w:val="22"/>
              </w:rPr>
            </w:pPr>
            <w:r>
              <w:rPr>
                <w:sz w:val="22"/>
              </w:rPr>
              <w:t xml:space="preserve">má význam uvedený v čl. </w:t>
            </w:r>
            <w:r>
              <w:rPr>
                <w:sz w:val="22"/>
              </w:rPr>
              <w:fldChar w:fldCharType="begin"/>
            </w:r>
            <w:r>
              <w:rPr>
                <w:sz w:val="22"/>
              </w:rPr>
              <w:instrText xml:space="preserve"> REF _Ref149122598 \r \h </w:instrText>
            </w:r>
            <w:r>
              <w:rPr>
                <w:sz w:val="22"/>
              </w:rPr>
            </w:r>
            <w:r>
              <w:rPr>
                <w:sz w:val="22"/>
              </w:rPr>
              <w:fldChar w:fldCharType="separate"/>
            </w:r>
            <w:r w:rsidR="00590F97">
              <w:rPr>
                <w:sz w:val="22"/>
              </w:rPr>
              <w:t>13.5.1</w:t>
            </w:r>
            <w:r>
              <w:rPr>
                <w:sz w:val="22"/>
              </w:rPr>
              <w:fldChar w:fldCharType="end"/>
            </w:r>
            <w:r>
              <w:rPr>
                <w:sz w:val="22"/>
              </w:rPr>
              <w:t xml:space="preserve"> této Smlouvy;</w:t>
            </w:r>
          </w:p>
        </w:tc>
      </w:tr>
      <w:tr w:rsidR="0041746E" w:rsidRPr="00592768" w14:paraId="04074463" w14:textId="77777777" w:rsidTr="000C73E1">
        <w:tc>
          <w:tcPr>
            <w:tcW w:w="3454" w:type="dxa"/>
          </w:tcPr>
          <w:p w14:paraId="2502C87F" w14:textId="77777777" w:rsidR="0041746E" w:rsidRPr="00592768" w:rsidRDefault="0041746E" w:rsidP="0041746E">
            <w:pPr>
              <w:spacing w:before="120"/>
              <w:jc w:val="both"/>
              <w:rPr>
                <w:sz w:val="22"/>
              </w:rPr>
            </w:pPr>
            <w:r w:rsidRPr="00592768">
              <w:rPr>
                <w:sz w:val="22"/>
              </w:rPr>
              <w:t>„</w:t>
            </w:r>
            <w:r w:rsidRPr="00592768">
              <w:rPr>
                <w:b/>
                <w:sz w:val="22"/>
              </w:rPr>
              <w:t>Občanský zákoník</w:t>
            </w:r>
            <w:r w:rsidRPr="00592768">
              <w:rPr>
                <w:sz w:val="22"/>
              </w:rPr>
              <w:t>“</w:t>
            </w:r>
          </w:p>
        </w:tc>
        <w:tc>
          <w:tcPr>
            <w:tcW w:w="4908" w:type="dxa"/>
          </w:tcPr>
          <w:p w14:paraId="76D27CB6" w14:textId="77777777" w:rsidR="0041746E" w:rsidRPr="00592768" w:rsidRDefault="0041746E" w:rsidP="0041746E">
            <w:pPr>
              <w:spacing w:before="120"/>
              <w:jc w:val="both"/>
              <w:rPr>
                <w:sz w:val="22"/>
              </w:rPr>
            </w:pPr>
            <w:r w:rsidRPr="00592768">
              <w:rPr>
                <w:sz w:val="22"/>
              </w:rPr>
              <w:t>znamená zákon č. 89/2012 Sb., občanský zákoník, ve znění pozdějších předpisů;</w:t>
            </w:r>
          </w:p>
        </w:tc>
      </w:tr>
      <w:tr w:rsidR="0041746E" w:rsidRPr="00592768" w14:paraId="3A44E417" w14:textId="77777777" w:rsidTr="000C73E1">
        <w:trPr>
          <w:trHeight w:val="60"/>
        </w:trPr>
        <w:tc>
          <w:tcPr>
            <w:tcW w:w="3454" w:type="dxa"/>
          </w:tcPr>
          <w:p w14:paraId="7C5DEF45" w14:textId="36C76C5C" w:rsidR="0041746E" w:rsidRPr="00592768" w:rsidRDefault="0041746E" w:rsidP="0041746E">
            <w:pPr>
              <w:spacing w:before="120"/>
              <w:jc w:val="both"/>
              <w:rPr>
                <w:sz w:val="22"/>
              </w:rPr>
            </w:pPr>
            <w:r w:rsidRPr="00592768">
              <w:rPr>
                <w:bCs/>
                <w:sz w:val="22"/>
              </w:rPr>
              <w:t>„</w:t>
            </w:r>
            <w:r w:rsidRPr="00FE51E8">
              <w:rPr>
                <w:b/>
                <w:sz w:val="22"/>
              </w:rPr>
              <w:t>Podmínky</w:t>
            </w:r>
            <w:r w:rsidRPr="00592768">
              <w:rPr>
                <w:bCs/>
                <w:sz w:val="22"/>
              </w:rPr>
              <w:t>“</w:t>
            </w:r>
          </w:p>
        </w:tc>
        <w:tc>
          <w:tcPr>
            <w:tcW w:w="4908" w:type="dxa"/>
          </w:tcPr>
          <w:p w14:paraId="3AB12E2A" w14:textId="3EAD7564" w:rsidR="0041746E" w:rsidRPr="00592768" w:rsidRDefault="0041746E" w:rsidP="0041746E">
            <w:pPr>
              <w:spacing w:before="120"/>
              <w:rPr>
                <w:sz w:val="22"/>
              </w:rPr>
            </w:pPr>
            <w:r w:rsidRPr="00592768">
              <w:rPr>
                <w:sz w:val="22"/>
              </w:rPr>
              <w:t xml:space="preserve">má význam uvedený v čl. </w:t>
            </w:r>
            <w:r w:rsidRPr="00592768">
              <w:rPr>
                <w:sz w:val="22"/>
              </w:rPr>
              <w:fldChar w:fldCharType="begin"/>
            </w:r>
            <w:r w:rsidRPr="00592768">
              <w:rPr>
                <w:sz w:val="22"/>
              </w:rPr>
              <w:instrText xml:space="preserve"> REF _Ref103938176 \r \h </w:instrText>
            </w:r>
            <w:r w:rsidRPr="00592768">
              <w:rPr>
                <w:sz w:val="22"/>
              </w:rPr>
            </w:r>
            <w:r w:rsidRPr="00592768">
              <w:rPr>
                <w:sz w:val="22"/>
              </w:rPr>
              <w:fldChar w:fldCharType="separate"/>
            </w:r>
            <w:r w:rsidR="00590F97">
              <w:rPr>
                <w:sz w:val="22"/>
              </w:rPr>
              <w:t>4.2.4</w:t>
            </w:r>
            <w:r w:rsidRPr="00592768">
              <w:rPr>
                <w:sz w:val="22"/>
              </w:rPr>
              <w:fldChar w:fldCharType="end"/>
            </w:r>
            <w:r w:rsidRPr="00592768">
              <w:rPr>
                <w:sz w:val="22"/>
              </w:rPr>
              <w:t xml:space="preserve"> této Smlouvy;</w:t>
            </w:r>
          </w:p>
        </w:tc>
      </w:tr>
      <w:tr w:rsidR="0041746E" w:rsidRPr="00592768" w14:paraId="7B59586D" w14:textId="77777777" w:rsidTr="000C73E1">
        <w:trPr>
          <w:trHeight w:val="60"/>
        </w:trPr>
        <w:tc>
          <w:tcPr>
            <w:tcW w:w="3454" w:type="dxa"/>
          </w:tcPr>
          <w:p w14:paraId="25D73D98" w14:textId="77777777" w:rsidR="0041746E" w:rsidRPr="00592768" w:rsidRDefault="0041746E" w:rsidP="0041746E">
            <w:pPr>
              <w:spacing w:before="120"/>
              <w:jc w:val="both"/>
              <w:rPr>
                <w:sz w:val="22"/>
              </w:rPr>
            </w:pPr>
            <w:r w:rsidRPr="00592768">
              <w:rPr>
                <w:sz w:val="22"/>
              </w:rPr>
              <w:t>„</w:t>
            </w:r>
            <w:r w:rsidRPr="00592768">
              <w:rPr>
                <w:b/>
                <w:sz w:val="22"/>
              </w:rPr>
              <w:t>Pojištění</w:t>
            </w:r>
            <w:r w:rsidRPr="00592768">
              <w:rPr>
                <w:sz w:val="22"/>
              </w:rPr>
              <w:t>“</w:t>
            </w:r>
          </w:p>
        </w:tc>
        <w:tc>
          <w:tcPr>
            <w:tcW w:w="4908" w:type="dxa"/>
          </w:tcPr>
          <w:p w14:paraId="2AA79DB1" w14:textId="783574B1" w:rsidR="0041746E" w:rsidRPr="00592768" w:rsidRDefault="0041746E" w:rsidP="0041746E">
            <w:pPr>
              <w:spacing w:before="120"/>
              <w:rPr>
                <w:sz w:val="22"/>
              </w:rPr>
            </w:pPr>
            <w:r w:rsidRPr="00592768">
              <w:rPr>
                <w:sz w:val="22"/>
              </w:rPr>
              <w:t xml:space="preserve">znamená pojištění uzavřené Zhotovitelem, a to pojištění odpovědnosti Zhotovitele za škody způsobené v souvislosti s výkonem podnikatelské činnosti Zhotovitele s min. výší pojistného plnění </w:t>
            </w:r>
            <w:r w:rsidR="00A20F35">
              <w:rPr>
                <w:sz w:val="22"/>
              </w:rPr>
              <w:t>1 529 881,98</w:t>
            </w:r>
            <w:r w:rsidRPr="00592768">
              <w:rPr>
                <w:sz w:val="22"/>
              </w:rPr>
              <w:t xml:space="preserve"> Kč (slovy: </w:t>
            </w:r>
            <w:r w:rsidRPr="00A20F35">
              <w:rPr>
                <w:sz w:val="22"/>
              </w:rPr>
              <w:t>[</w:t>
            </w:r>
            <w:r w:rsidR="00B27EA8">
              <w:rPr>
                <w:sz w:val="22"/>
              </w:rPr>
              <w:t>jeden milion pět set dvacet devět tisíc osm set osmdesát jedna</w:t>
            </w:r>
            <w:r w:rsidRPr="00592768">
              <w:rPr>
                <w:sz w:val="22"/>
              </w:rPr>
              <w:t xml:space="preserve"> korun českých</w:t>
            </w:r>
            <w:r w:rsidR="00B27EA8">
              <w:rPr>
                <w:sz w:val="22"/>
              </w:rPr>
              <w:t xml:space="preserve"> a devadesát osm haléřů</w:t>
            </w:r>
            <w:r w:rsidRPr="00592768">
              <w:rPr>
                <w:sz w:val="22"/>
              </w:rPr>
              <w:t>),</w:t>
            </w:r>
            <w:r w:rsidRPr="006A2288">
              <w:rPr>
                <w:sz w:val="22"/>
              </w:rPr>
              <w:t xml:space="preserve"> přičemž kopie pojistné smlouvy a/nebo pojistného certifikátu vystavené pojišťovnou Zhotovitele tvoří</w:t>
            </w:r>
            <w:r w:rsidRPr="00EA4EE4">
              <w:rPr>
                <w:sz w:val="22"/>
              </w:rPr>
              <w:t xml:space="preserve"> přílohu č. </w:t>
            </w:r>
            <w:r>
              <w:rPr>
                <w:sz w:val="22"/>
              </w:rPr>
              <w:t>2</w:t>
            </w:r>
            <w:r w:rsidRPr="00EA4EE4">
              <w:rPr>
                <w:sz w:val="22"/>
              </w:rPr>
              <w:t xml:space="preserve"> této Smlouvy;</w:t>
            </w:r>
          </w:p>
        </w:tc>
      </w:tr>
      <w:tr w:rsidR="00760B95" w:rsidRPr="00592768" w14:paraId="0A3E2B88" w14:textId="77777777" w:rsidTr="000C73E1">
        <w:trPr>
          <w:trHeight w:val="60"/>
        </w:trPr>
        <w:tc>
          <w:tcPr>
            <w:tcW w:w="3454" w:type="dxa"/>
          </w:tcPr>
          <w:p w14:paraId="3E86DA28" w14:textId="36A45701" w:rsidR="00760B95" w:rsidRPr="00592768" w:rsidRDefault="007E7B01" w:rsidP="0041746E">
            <w:pPr>
              <w:spacing w:before="120"/>
              <w:jc w:val="both"/>
              <w:rPr>
                <w:sz w:val="22"/>
              </w:rPr>
            </w:pPr>
            <w:r w:rsidRPr="007E7B01">
              <w:rPr>
                <w:sz w:val="22"/>
              </w:rPr>
              <w:t>„</w:t>
            </w:r>
            <w:r w:rsidRPr="007E7B01">
              <w:rPr>
                <w:b/>
                <w:bCs/>
                <w:sz w:val="22"/>
              </w:rPr>
              <w:t>Položkový rozpočet</w:t>
            </w:r>
            <w:r w:rsidRPr="007E7B01">
              <w:rPr>
                <w:sz w:val="22"/>
              </w:rPr>
              <w:t>“</w:t>
            </w:r>
          </w:p>
        </w:tc>
        <w:tc>
          <w:tcPr>
            <w:tcW w:w="4908" w:type="dxa"/>
          </w:tcPr>
          <w:p w14:paraId="566C0D11" w14:textId="0284641C" w:rsidR="00760B95" w:rsidRPr="00592768" w:rsidRDefault="00725E42" w:rsidP="00DA6437">
            <w:pPr>
              <w:spacing w:before="120"/>
              <w:jc w:val="both"/>
              <w:rPr>
                <w:sz w:val="22"/>
              </w:rPr>
            </w:pPr>
            <w:r w:rsidRPr="00E437DC">
              <w:rPr>
                <w:sz w:val="22"/>
              </w:rPr>
              <w:t xml:space="preserve">znamená položkový rozpočet Díla, jehož úplnost Zhotovitel Objednateli zaručuje, který je připojen k </w:t>
            </w:r>
            <w:r w:rsidRPr="00CD3B94">
              <w:rPr>
                <w:sz w:val="22"/>
              </w:rPr>
              <w:t>této Smlouvě v elektronickém vyhotovení na CD//DVD/</w:t>
            </w:r>
            <w:proofErr w:type="spellStart"/>
            <w:r w:rsidRPr="00CD3B94">
              <w:rPr>
                <w:sz w:val="22"/>
              </w:rPr>
              <w:t>flash</w:t>
            </w:r>
            <w:proofErr w:type="spellEnd"/>
            <w:r w:rsidR="00CD3B94" w:rsidRPr="00CD3B94">
              <w:rPr>
                <w:sz w:val="22"/>
              </w:rPr>
              <w:t xml:space="preserve"> </w:t>
            </w:r>
            <w:r w:rsidRPr="00CD3B94">
              <w:rPr>
                <w:sz w:val="22"/>
              </w:rPr>
              <w:t>jako příloha</w:t>
            </w:r>
            <w:r w:rsidRPr="00E437DC">
              <w:rPr>
                <w:sz w:val="22"/>
              </w:rPr>
              <w:t xml:space="preserve"> č. 1</w:t>
            </w:r>
            <w:r w:rsidR="00383908">
              <w:rPr>
                <w:sz w:val="22"/>
              </w:rPr>
              <w:t>5</w:t>
            </w:r>
            <w:r w:rsidRPr="00E437DC">
              <w:rPr>
                <w:sz w:val="22"/>
              </w:rPr>
              <w:t>;</w:t>
            </w:r>
          </w:p>
        </w:tc>
      </w:tr>
      <w:tr w:rsidR="0041746E" w:rsidRPr="00592768" w14:paraId="12456BF6" w14:textId="77777777" w:rsidTr="000C73E1">
        <w:trPr>
          <w:trHeight w:val="36"/>
        </w:trPr>
        <w:tc>
          <w:tcPr>
            <w:tcW w:w="3454" w:type="dxa"/>
          </w:tcPr>
          <w:p w14:paraId="2DA25897" w14:textId="77777777" w:rsidR="0041746E" w:rsidRPr="00592768" w:rsidRDefault="0041746E" w:rsidP="0041746E">
            <w:pPr>
              <w:spacing w:before="120"/>
              <w:jc w:val="both"/>
              <w:rPr>
                <w:sz w:val="22"/>
              </w:rPr>
            </w:pPr>
            <w:r w:rsidRPr="00592768">
              <w:rPr>
                <w:sz w:val="22"/>
              </w:rPr>
              <w:t>„</w:t>
            </w:r>
            <w:r w:rsidRPr="00592768">
              <w:rPr>
                <w:b/>
                <w:sz w:val="22"/>
              </w:rPr>
              <w:t>Popis stavby</w:t>
            </w:r>
            <w:r w:rsidRPr="00592768">
              <w:rPr>
                <w:sz w:val="22"/>
              </w:rPr>
              <w:t>“</w:t>
            </w:r>
          </w:p>
        </w:tc>
        <w:tc>
          <w:tcPr>
            <w:tcW w:w="4908" w:type="dxa"/>
          </w:tcPr>
          <w:p w14:paraId="482D7099" w14:textId="5AD6ACE2" w:rsidR="0041746E" w:rsidRPr="00592768" w:rsidRDefault="00911DF6" w:rsidP="0041746E">
            <w:pPr>
              <w:spacing w:before="120"/>
              <w:jc w:val="both"/>
              <w:rPr>
                <w:sz w:val="22"/>
              </w:rPr>
            </w:pPr>
            <w:r>
              <w:rPr>
                <w:sz w:val="22"/>
              </w:rPr>
              <w:t>neuplatní se</w:t>
            </w:r>
            <w:r w:rsidR="0041746E" w:rsidRPr="00592768">
              <w:rPr>
                <w:sz w:val="22"/>
              </w:rPr>
              <w:t>;</w:t>
            </w:r>
          </w:p>
        </w:tc>
      </w:tr>
      <w:tr w:rsidR="00286B0C" w:rsidRPr="00592768" w14:paraId="002EA477" w14:textId="77777777" w:rsidTr="00B04988">
        <w:trPr>
          <w:trHeight w:val="36"/>
        </w:trPr>
        <w:tc>
          <w:tcPr>
            <w:tcW w:w="3454" w:type="dxa"/>
          </w:tcPr>
          <w:p w14:paraId="639C98DB" w14:textId="3E59C652" w:rsidR="00286B0C" w:rsidRPr="00592768" w:rsidRDefault="009B7496" w:rsidP="0041746E">
            <w:pPr>
              <w:spacing w:before="120"/>
              <w:jc w:val="both"/>
              <w:rPr>
                <w:sz w:val="22"/>
              </w:rPr>
            </w:pPr>
            <w:r w:rsidRPr="00BE0F1D">
              <w:rPr>
                <w:sz w:val="22"/>
              </w:rPr>
              <w:t>„</w:t>
            </w:r>
            <w:r w:rsidRPr="00BE0F1D">
              <w:rPr>
                <w:b/>
                <w:sz w:val="22"/>
              </w:rPr>
              <w:t>Povolení záměru</w:t>
            </w:r>
            <w:r w:rsidRPr="00BE0F1D">
              <w:rPr>
                <w:sz w:val="22"/>
              </w:rPr>
              <w:t>“</w:t>
            </w:r>
          </w:p>
        </w:tc>
        <w:tc>
          <w:tcPr>
            <w:tcW w:w="4908" w:type="dxa"/>
            <w:shd w:val="clear" w:color="auto" w:fill="auto"/>
          </w:tcPr>
          <w:p w14:paraId="09A0FDA0" w14:textId="1D511F1C" w:rsidR="00286B0C" w:rsidRPr="00592768" w:rsidRDefault="00CC733B" w:rsidP="0041746E">
            <w:pPr>
              <w:spacing w:before="120"/>
              <w:jc w:val="both"/>
              <w:rPr>
                <w:sz w:val="22"/>
              </w:rPr>
            </w:pPr>
            <w:r w:rsidRPr="00B04988">
              <w:rPr>
                <w:sz w:val="22"/>
              </w:rPr>
              <w:t xml:space="preserve">znamená </w:t>
            </w:r>
            <w:r w:rsidR="00911DF6" w:rsidRPr="00B04988">
              <w:rPr>
                <w:sz w:val="22"/>
              </w:rPr>
              <w:t xml:space="preserve">stavební </w:t>
            </w:r>
            <w:r w:rsidRPr="00B04988">
              <w:rPr>
                <w:sz w:val="22"/>
              </w:rPr>
              <w:t xml:space="preserve">povolení vydané dne </w:t>
            </w:r>
            <w:r w:rsidR="00911DF6" w:rsidRPr="00B04988">
              <w:rPr>
                <w:sz w:val="22"/>
              </w:rPr>
              <w:t>23. 3. 2023</w:t>
            </w:r>
            <w:r w:rsidRPr="00B04988">
              <w:rPr>
                <w:sz w:val="22"/>
              </w:rPr>
              <w:t xml:space="preserve"> </w:t>
            </w:r>
            <w:r w:rsidR="00911DF6" w:rsidRPr="00B04988">
              <w:rPr>
                <w:sz w:val="22"/>
              </w:rPr>
              <w:t xml:space="preserve">Městským </w:t>
            </w:r>
            <w:r w:rsidRPr="00B04988">
              <w:rPr>
                <w:sz w:val="22"/>
              </w:rPr>
              <w:t xml:space="preserve">úřadem </w:t>
            </w:r>
            <w:r w:rsidR="00911DF6" w:rsidRPr="00B04988">
              <w:rPr>
                <w:sz w:val="22"/>
              </w:rPr>
              <w:t>Žamberk</w:t>
            </w:r>
            <w:r w:rsidRPr="00B04988">
              <w:rPr>
                <w:sz w:val="22"/>
              </w:rPr>
              <w:t xml:space="preserve"> pod č.j. </w:t>
            </w:r>
            <w:r w:rsidR="00CC1F92" w:rsidRPr="00B04988">
              <w:rPr>
                <w:sz w:val="22"/>
              </w:rPr>
              <w:t>MUZBK-14588/2023</w:t>
            </w:r>
            <w:r w:rsidRPr="00B04988">
              <w:rPr>
                <w:sz w:val="22"/>
              </w:rPr>
              <w:t>;</w:t>
            </w:r>
          </w:p>
        </w:tc>
      </w:tr>
      <w:tr w:rsidR="0041746E" w:rsidRPr="00592768" w14:paraId="7C3D01AF" w14:textId="77777777" w:rsidTr="000C73E1">
        <w:trPr>
          <w:trHeight w:val="36"/>
        </w:trPr>
        <w:tc>
          <w:tcPr>
            <w:tcW w:w="3454" w:type="dxa"/>
          </w:tcPr>
          <w:p w14:paraId="0C4B6FB2" w14:textId="77777777" w:rsidR="0041746E" w:rsidRPr="00592768" w:rsidRDefault="0041746E" w:rsidP="0041746E">
            <w:pPr>
              <w:spacing w:before="120"/>
              <w:rPr>
                <w:sz w:val="22"/>
              </w:rPr>
            </w:pPr>
            <w:r w:rsidRPr="00592768">
              <w:rPr>
                <w:sz w:val="22"/>
              </w:rPr>
              <w:t>„</w:t>
            </w:r>
            <w:r w:rsidRPr="00592768">
              <w:rPr>
                <w:b/>
                <w:sz w:val="22"/>
              </w:rPr>
              <w:t>Pozemek</w:t>
            </w:r>
            <w:r w:rsidRPr="00592768">
              <w:rPr>
                <w:sz w:val="22"/>
              </w:rPr>
              <w:t>“</w:t>
            </w:r>
          </w:p>
        </w:tc>
        <w:tc>
          <w:tcPr>
            <w:tcW w:w="4908" w:type="dxa"/>
          </w:tcPr>
          <w:p w14:paraId="4508C366" w14:textId="18BE67FF" w:rsidR="0041746E" w:rsidRPr="00592768" w:rsidRDefault="0041746E" w:rsidP="0041746E">
            <w:pPr>
              <w:spacing w:before="120"/>
              <w:jc w:val="both"/>
              <w:rPr>
                <w:sz w:val="22"/>
              </w:rPr>
            </w:pPr>
            <w:r w:rsidRPr="00592768">
              <w:rPr>
                <w:sz w:val="22"/>
              </w:rPr>
              <w:t xml:space="preserve">znamená pozemek či pozemky, zapsaný/é na LV č. </w:t>
            </w:r>
            <w:r w:rsidR="00CC1F92">
              <w:rPr>
                <w:sz w:val="22"/>
              </w:rPr>
              <w:t>4520</w:t>
            </w:r>
            <w:r w:rsidRPr="00592768">
              <w:rPr>
                <w:sz w:val="22"/>
              </w:rPr>
              <w:t xml:space="preserve">, vedeném Katastrálním úřadem pro </w:t>
            </w:r>
            <w:r w:rsidR="00CC1F92">
              <w:rPr>
                <w:sz w:val="22"/>
              </w:rPr>
              <w:t xml:space="preserve">Pardubický kraj, </w:t>
            </w:r>
            <w:r w:rsidRPr="00592768">
              <w:rPr>
                <w:sz w:val="22"/>
              </w:rPr>
              <w:t xml:space="preserve">Katastrálním pracovištěm </w:t>
            </w:r>
            <w:r w:rsidR="006D15C0">
              <w:rPr>
                <w:sz w:val="22"/>
              </w:rPr>
              <w:t>Ústí nad Orlicí</w:t>
            </w:r>
            <w:r w:rsidRPr="00592768">
              <w:rPr>
                <w:sz w:val="22"/>
              </w:rPr>
              <w:t xml:space="preserve">, pro katastrální území </w:t>
            </w:r>
            <w:r w:rsidR="006D15C0">
              <w:rPr>
                <w:sz w:val="22"/>
              </w:rPr>
              <w:t>Žamberk</w:t>
            </w:r>
            <w:r w:rsidRPr="00592768">
              <w:rPr>
                <w:sz w:val="22"/>
              </w:rPr>
              <w:t xml:space="preserve"> a obec </w:t>
            </w:r>
            <w:r w:rsidR="006D15C0">
              <w:rPr>
                <w:sz w:val="22"/>
              </w:rPr>
              <w:t>Žamberk</w:t>
            </w:r>
            <w:r w:rsidRPr="00592768">
              <w:rPr>
                <w:sz w:val="22"/>
              </w:rPr>
              <w:t>;</w:t>
            </w:r>
          </w:p>
        </w:tc>
      </w:tr>
      <w:tr w:rsidR="0041746E" w:rsidRPr="00592768" w14:paraId="715E59E6" w14:textId="77777777" w:rsidTr="000C73E1">
        <w:tc>
          <w:tcPr>
            <w:tcW w:w="3454" w:type="dxa"/>
          </w:tcPr>
          <w:p w14:paraId="4B768A6A" w14:textId="77777777" w:rsidR="0041746E" w:rsidRPr="00592768" w:rsidRDefault="0041746E" w:rsidP="0041746E">
            <w:pPr>
              <w:spacing w:before="120"/>
              <w:jc w:val="both"/>
              <w:rPr>
                <w:sz w:val="22"/>
              </w:rPr>
            </w:pPr>
            <w:r w:rsidRPr="00592768">
              <w:rPr>
                <w:sz w:val="22"/>
              </w:rPr>
              <w:t>„</w:t>
            </w:r>
            <w:r w:rsidRPr="00592768">
              <w:rPr>
                <w:b/>
                <w:sz w:val="22"/>
              </w:rPr>
              <w:t>Projektová dokumentace</w:t>
            </w:r>
            <w:r w:rsidRPr="00592768">
              <w:rPr>
                <w:sz w:val="22"/>
              </w:rPr>
              <w:t>“</w:t>
            </w:r>
          </w:p>
        </w:tc>
        <w:tc>
          <w:tcPr>
            <w:tcW w:w="4908" w:type="dxa"/>
          </w:tcPr>
          <w:p w14:paraId="5944BA2B" w14:textId="10C01F33" w:rsidR="00655527" w:rsidRDefault="00655527" w:rsidP="0041746E">
            <w:pPr>
              <w:spacing w:before="120"/>
              <w:jc w:val="both"/>
              <w:rPr>
                <w:sz w:val="22"/>
              </w:rPr>
            </w:pPr>
          </w:p>
          <w:p w14:paraId="1DA8D775" w14:textId="3C356472" w:rsidR="00655527" w:rsidRPr="00655527" w:rsidRDefault="00655527" w:rsidP="0041746E">
            <w:pPr>
              <w:spacing w:before="120"/>
              <w:jc w:val="both"/>
              <w:rPr>
                <w:sz w:val="22"/>
              </w:rPr>
            </w:pPr>
            <w:r w:rsidRPr="00900BA0">
              <w:rPr>
                <w:sz w:val="22"/>
              </w:rPr>
              <w:t xml:space="preserve">znamená projektovou dokumentaci Díla z </w:t>
            </w:r>
            <w:r w:rsidR="001654D9">
              <w:rPr>
                <w:sz w:val="22"/>
              </w:rPr>
              <w:t>05/2022</w:t>
            </w:r>
            <w:r w:rsidRPr="00900BA0">
              <w:rPr>
                <w:sz w:val="22"/>
              </w:rPr>
              <w:t xml:space="preserve"> vypracovanou společností </w:t>
            </w:r>
            <w:r w:rsidR="001654D9">
              <w:rPr>
                <w:sz w:val="22"/>
              </w:rPr>
              <w:t>Broumovské stavební sdružení</w:t>
            </w:r>
            <w:r w:rsidRPr="00900BA0">
              <w:rPr>
                <w:sz w:val="22"/>
              </w:rPr>
              <w:t xml:space="preserve">, se sídlem </w:t>
            </w:r>
            <w:r w:rsidR="001654D9">
              <w:rPr>
                <w:sz w:val="22"/>
              </w:rPr>
              <w:t>U Horní brány 29, 550 01 Broumov</w:t>
            </w:r>
            <w:r w:rsidRPr="00900BA0">
              <w:rPr>
                <w:sz w:val="22"/>
              </w:rPr>
              <w:t xml:space="preserve">, IČO: </w:t>
            </w:r>
            <w:r w:rsidR="001654D9">
              <w:rPr>
                <w:sz w:val="22"/>
              </w:rPr>
              <w:t>46504303</w:t>
            </w:r>
            <w:r w:rsidRPr="00900BA0">
              <w:rPr>
                <w:sz w:val="22"/>
              </w:rPr>
              <w:t>,</w:t>
            </w:r>
            <w:r>
              <w:rPr>
                <w:sz w:val="22"/>
              </w:rPr>
              <w:t xml:space="preserve"> pod ev. č. </w:t>
            </w:r>
            <w:r w:rsidR="001654D9">
              <w:rPr>
                <w:sz w:val="22"/>
              </w:rPr>
              <w:t>201031</w:t>
            </w:r>
            <w:r>
              <w:rPr>
                <w:sz w:val="22"/>
              </w:rPr>
              <w:t>,</w:t>
            </w:r>
            <w:r w:rsidRPr="00900BA0">
              <w:rPr>
                <w:sz w:val="22"/>
              </w:rPr>
              <w:t xml:space="preserve"> která je projektovou dokumentací pro provádění stavby ve smyslu </w:t>
            </w:r>
            <w:r w:rsidRPr="001654D9">
              <w:rPr>
                <w:sz w:val="22"/>
              </w:rPr>
              <w:t>§ 3 vyhlášky 499/2006 Sb., o dokumentaci staveb, ve znění pozdějších předpisů platném znění</w:t>
            </w:r>
            <w:r>
              <w:rPr>
                <w:sz w:val="22"/>
              </w:rPr>
              <w:t>, která byla</w:t>
            </w:r>
            <w:r w:rsidRPr="00900BA0">
              <w:rPr>
                <w:sz w:val="22"/>
              </w:rPr>
              <w:t xml:space="preserve"> Zhotoviteli předán</w:t>
            </w:r>
            <w:r>
              <w:rPr>
                <w:sz w:val="22"/>
              </w:rPr>
              <w:t>a</w:t>
            </w:r>
            <w:r w:rsidRPr="00900BA0">
              <w:rPr>
                <w:sz w:val="22"/>
              </w:rPr>
              <w:t xml:space="preserve"> Objednatelem dne </w:t>
            </w:r>
            <w:commentRangeStart w:id="6"/>
            <w:r w:rsidRPr="001654D9">
              <w:rPr>
                <w:sz w:val="22"/>
                <w:highlight w:val="magenta"/>
              </w:rPr>
              <w:t>[   ]</w:t>
            </w:r>
            <w:r w:rsidRPr="001654D9">
              <w:rPr>
                <w:rStyle w:val="Znakapoznpodarou"/>
                <w:sz w:val="22"/>
                <w:highlight w:val="magenta"/>
              </w:rPr>
              <w:footnoteReference w:id="5"/>
            </w:r>
            <w:r w:rsidRPr="001654D9">
              <w:rPr>
                <w:sz w:val="22"/>
                <w:highlight w:val="magenta"/>
              </w:rPr>
              <w:t xml:space="preserve"> a jejíž elektronické vyhotovení na [CD//DVD/</w:t>
            </w:r>
            <w:proofErr w:type="spellStart"/>
            <w:r w:rsidRPr="001654D9">
              <w:rPr>
                <w:sz w:val="22"/>
                <w:highlight w:val="magenta"/>
              </w:rPr>
              <w:t>flash</w:t>
            </w:r>
            <w:proofErr w:type="spellEnd"/>
            <w:r w:rsidRPr="001654D9">
              <w:rPr>
                <w:sz w:val="22"/>
                <w:highlight w:val="magenta"/>
              </w:rPr>
              <w:t>]</w:t>
            </w:r>
            <w:r w:rsidR="005C52A1" w:rsidRPr="001654D9">
              <w:rPr>
                <w:sz w:val="22"/>
                <w:highlight w:val="magenta"/>
              </w:rPr>
              <w:t>,</w:t>
            </w:r>
            <w:r w:rsidR="005C52A1" w:rsidRPr="005C52A1">
              <w:rPr>
                <w:sz w:val="22"/>
              </w:rPr>
              <w:t xml:space="preserve"> </w:t>
            </w:r>
            <w:commentRangeEnd w:id="6"/>
            <w:r w:rsidR="001654D9">
              <w:rPr>
                <w:rStyle w:val="Odkaznakoment"/>
                <w:rFonts w:ascii="Times New Roman" w:eastAsia="Times New Roman" w:hAnsi="Times New Roman" w:cs="Times New Roman"/>
                <w:lang w:eastAsia="cs-CZ"/>
              </w:rPr>
              <w:commentReference w:id="6"/>
            </w:r>
            <w:r w:rsidR="005C52A1" w:rsidRPr="005C52A1">
              <w:rPr>
                <w:sz w:val="22"/>
              </w:rPr>
              <w:t>včetně výkazu výměr,</w:t>
            </w:r>
            <w:r>
              <w:rPr>
                <w:sz w:val="22"/>
              </w:rPr>
              <w:t xml:space="preserve"> je připojeno k této Smlouvě jako příloha č. 1</w:t>
            </w:r>
            <w:r w:rsidR="00383908">
              <w:rPr>
                <w:sz w:val="22"/>
              </w:rPr>
              <w:t>4</w:t>
            </w:r>
            <w:r>
              <w:rPr>
                <w:sz w:val="22"/>
              </w:rPr>
              <w:t>;</w:t>
            </w:r>
          </w:p>
        </w:tc>
      </w:tr>
      <w:tr w:rsidR="0041746E" w:rsidRPr="00592768" w14:paraId="367D1E48" w14:textId="77777777" w:rsidTr="000C73E1">
        <w:tc>
          <w:tcPr>
            <w:tcW w:w="3454" w:type="dxa"/>
          </w:tcPr>
          <w:p w14:paraId="4BABC7D0" w14:textId="77777777" w:rsidR="0041746E" w:rsidRPr="00592768" w:rsidRDefault="0041746E" w:rsidP="0041746E">
            <w:pPr>
              <w:spacing w:before="120"/>
              <w:jc w:val="both"/>
              <w:rPr>
                <w:sz w:val="22"/>
              </w:rPr>
            </w:pPr>
            <w:r w:rsidRPr="00592768">
              <w:rPr>
                <w:sz w:val="22"/>
              </w:rPr>
              <w:lastRenderedPageBreak/>
              <w:t>„</w:t>
            </w:r>
            <w:r w:rsidRPr="00592768">
              <w:rPr>
                <w:b/>
                <w:sz w:val="22"/>
              </w:rPr>
              <w:t>Protokol o kontrole</w:t>
            </w:r>
            <w:r w:rsidRPr="00592768">
              <w:rPr>
                <w:sz w:val="22"/>
              </w:rPr>
              <w:t>“</w:t>
            </w:r>
          </w:p>
        </w:tc>
        <w:tc>
          <w:tcPr>
            <w:tcW w:w="4908" w:type="dxa"/>
          </w:tcPr>
          <w:p w14:paraId="181D48C3" w14:textId="5D020A25" w:rsidR="0041746E" w:rsidRPr="00592768" w:rsidRDefault="0041746E" w:rsidP="0041746E">
            <w:pPr>
              <w:spacing w:before="120"/>
              <w:jc w:val="both"/>
              <w:rPr>
                <w:sz w:val="22"/>
              </w:rPr>
            </w:pPr>
            <w:r w:rsidRPr="00592768">
              <w:rPr>
                <w:sz w:val="22"/>
              </w:rPr>
              <w:t xml:space="preserve">znamená písemný protokol o kontrole dokončení příslušné Fáze výstavby, který bude sepsán a podepsán Smluvními stranami v den kontroly dokončení příslušné Fáze výstavby a jehož závazný vzor tvoří přílohu č. </w:t>
            </w:r>
            <w:r>
              <w:rPr>
                <w:sz w:val="22"/>
              </w:rPr>
              <w:t>3</w:t>
            </w:r>
            <w:r w:rsidRPr="00EA4EE4">
              <w:rPr>
                <w:sz w:val="22"/>
              </w:rPr>
              <w:t xml:space="preserve"> této Smlouvy;</w:t>
            </w:r>
          </w:p>
        </w:tc>
      </w:tr>
      <w:tr w:rsidR="0041746E" w:rsidRPr="00592768" w14:paraId="5FE6944C" w14:textId="77777777" w:rsidTr="000C73E1">
        <w:tc>
          <w:tcPr>
            <w:tcW w:w="3454" w:type="dxa"/>
          </w:tcPr>
          <w:p w14:paraId="78FF87E5" w14:textId="77777777" w:rsidR="0041746E" w:rsidRPr="00592768" w:rsidRDefault="0041746E" w:rsidP="0041746E">
            <w:pPr>
              <w:spacing w:before="120"/>
              <w:jc w:val="both"/>
              <w:rPr>
                <w:sz w:val="22"/>
              </w:rPr>
            </w:pPr>
            <w:r w:rsidRPr="00592768">
              <w:rPr>
                <w:sz w:val="22"/>
              </w:rPr>
              <w:t>„</w:t>
            </w:r>
            <w:r w:rsidRPr="00592768">
              <w:rPr>
                <w:b/>
                <w:sz w:val="22"/>
              </w:rPr>
              <w:t>Protokol o předání Díla</w:t>
            </w:r>
            <w:r w:rsidRPr="00592768">
              <w:rPr>
                <w:sz w:val="22"/>
              </w:rPr>
              <w:t>“</w:t>
            </w:r>
          </w:p>
        </w:tc>
        <w:tc>
          <w:tcPr>
            <w:tcW w:w="4908" w:type="dxa"/>
          </w:tcPr>
          <w:p w14:paraId="7E0D50ED" w14:textId="53154654" w:rsidR="0041746E" w:rsidRPr="00592768" w:rsidRDefault="0041746E" w:rsidP="0041746E">
            <w:pPr>
              <w:spacing w:before="120"/>
              <w:jc w:val="both"/>
              <w:rPr>
                <w:sz w:val="22"/>
              </w:rPr>
            </w:pPr>
            <w:r w:rsidRPr="00592768">
              <w:rPr>
                <w:sz w:val="22"/>
              </w:rPr>
              <w:t xml:space="preserve">znamená písemný předávací protokol, který bude sepsán a podepsán Smluvními stranami při předání Díla Zhotovitelem Objednateli a jehož závazný vzor tvoří přílohu č. </w:t>
            </w:r>
            <w:r>
              <w:rPr>
                <w:sz w:val="22"/>
              </w:rPr>
              <w:t>4</w:t>
            </w:r>
            <w:r w:rsidR="00E8537D">
              <w:rPr>
                <w:sz w:val="22"/>
              </w:rPr>
              <w:t>A</w:t>
            </w:r>
            <w:r w:rsidRPr="00EA4EE4">
              <w:rPr>
                <w:sz w:val="22"/>
              </w:rPr>
              <w:t xml:space="preserve"> této Smlouvy;</w:t>
            </w:r>
          </w:p>
        </w:tc>
      </w:tr>
      <w:tr w:rsidR="00921D32" w:rsidRPr="00592768" w14:paraId="53770062" w14:textId="77777777" w:rsidTr="000C73E1">
        <w:tc>
          <w:tcPr>
            <w:tcW w:w="3454" w:type="dxa"/>
          </w:tcPr>
          <w:p w14:paraId="52AFF1AC" w14:textId="56FE7E45" w:rsidR="00E8537D" w:rsidRPr="00592768" w:rsidRDefault="00D32847" w:rsidP="0041746E">
            <w:pPr>
              <w:spacing w:before="120"/>
              <w:jc w:val="both"/>
              <w:rPr>
                <w:sz w:val="22"/>
              </w:rPr>
            </w:pPr>
            <w:r w:rsidRPr="006C6902">
              <w:rPr>
                <w:sz w:val="22"/>
              </w:rPr>
              <w:t>„</w:t>
            </w:r>
            <w:r w:rsidRPr="006C6902">
              <w:rPr>
                <w:b/>
                <w:bCs/>
                <w:sz w:val="22"/>
              </w:rPr>
              <w:t>Protokol o odstranění vad a nedodělků</w:t>
            </w:r>
            <w:r w:rsidRPr="006C6902">
              <w:rPr>
                <w:sz w:val="22"/>
              </w:rPr>
              <w:t>“</w:t>
            </w:r>
          </w:p>
        </w:tc>
        <w:tc>
          <w:tcPr>
            <w:tcW w:w="4908" w:type="dxa"/>
          </w:tcPr>
          <w:p w14:paraId="42D72A1A" w14:textId="5587B89A" w:rsidR="00E8537D" w:rsidRPr="00592768" w:rsidRDefault="00CC7204" w:rsidP="0041746E">
            <w:pPr>
              <w:spacing w:before="120"/>
              <w:jc w:val="both"/>
              <w:rPr>
                <w:sz w:val="22"/>
              </w:rPr>
            </w:pPr>
            <w:r w:rsidRPr="00CC7204">
              <w:rPr>
                <w:sz w:val="22"/>
              </w:rPr>
              <w:t>znamená písemný protokol, který bude sepsán a podepsán Smluvními stranami po odstranění vad a nedodělků Díla uvedených v Protokolu o předání Díla, a jehož závazný vzor tvoří přílohu č. 4B této Smlouvy;</w:t>
            </w:r>
          </w:p>
        </w:tc>
      </w:tr>
      <w:tr w:rsidR="0041746E" w:rsidRPr="00592768" w14:paraId="1F47B2FF" w14:textId="77777777" w:rsidTr="000C73E1">
        <w:tc>
          <w:tcPr>
            <w:tcW w:w="3454" w:type="dxa"/>
          </w:tcPr>
          <w:p w14:paraId="2BD41FB9" w14:textId="77777777" w:rsidR="0041746E" w:rsidRPr="00592768" w:rsidRDefault="0041746E" w:rsidP="0041746E">
            <w:pPr>
              <w:spacing w:before="120"/>
              <w:jc w:val="both"/>
              <w:rPr>
                <w:sz w:val="22"/>
              </w:rPr>
            </w:pPr>
            <w:r w:rsidRPr="00592768">
              <w:rPr>
                <w:sz w:val="22"/>
              </w:rPr>
              <w:t>„</w:t>
            </w:r>
            <w:r w:rsidRPr="00592768">
              <w:rPr>
                <w:b/>
                <w:sz w:val="22"/>
              </w:rPr>
              <w:t>Protokol o předání Staveniště</w:t>
            </w:r>
            <w:r w:rsidRPr="00592768">
              <w:rPr>
                <w:sz w:val="22"/>
              </w:rPr>
              <w:t>“</w:t>
            </w:r>
          </w:p>
        </w:tc>
        <w:tc>
          <w:tcPr>
            <w:tcW w:w="4908" w:type="dxa"/>
          </w:tcPr>
          <w:p w14:paraId="03D1B635" w14:textId="2910CEB8" w:rsidR="0041746E" w:rsidRPr="00EA4EE4" w:rsidRDefault="0041746E" w:rsidP="0041746E">
            <w:pPr>
              <w:spacing w:before="120"/>
              <w:jc w:val="both"/>
              <w:rPr>
                <w:sz w:val="22"/>
              </w:rPr>
            </w:pPr>
            <w:r w:rsidRPr="00592768">
              <w:rPr>
                <w:sz w:val="22"/>
              </w:rPr>
              <w:t xml:space="preserve">znamená písemný protokol o předání Staveniště Zhotoviteli, který bude sepsán a podepsán Smluvními stranami v Den předání Staveniště a jehož závazný vzor tvoří přílohu č. </w:t>
            </w:r>
            <w:r>
              <w:rPr>
                <w:sz w:val="22"/>
              </w:rPr>
              <w:t>5</w:t>
            </w:r>
            <w:r w:rsidRPr="00EA4EE4">
              <w:rPr>
                <w:sz w:val="22"/>
              </w:rPr>
              <w:t xml:space="preserve"> této Smlouvy;</w:t>
            </w:r>
          </w:p>
        </w:tc>
      </w:tr>
      <w:tr w:rsidR="0041746E" w:rsidRPr="00592768" w14:paraId="4D8F01F8" w14:textId="77777777" w:rsidTr="000C73E1">
        <w:tc>
          <w:tcPr>
            <w:tcW w:w="3454" w:type="dxa"/>
          </w:tcPr>
          <w:p w14:paraId="1CAAACC4" w14:textId="77777777" w:rsidR="0041746E" w:rsidRPr="00592768" w:rsidRDefault="0041746E" w:rsidP="0041746E">
            <w:pPr>
              <w:spacing w:before="120"/>
              <w:jc w:val="both"/>
              <w:rPr>
                <w:sz w:val="22"/>
              </w:rPr>
            </w:pPr>
            <w:r w:rsidRPr="00592768">
              <w:rPr>
                <w:sz w:val="22"/>
              </w:rPr>
              <w:t>„</w:t>
            </w:r>
            <w:r w:rsidRPr="00592768">
              <w:rPr>
                <w:b/>
                <w:sz w:val="22"/>
              </w:rPr>
              <w:t>První bankovní záruka</w:t>
            </w:r>
            <w:r w:rsidRPr="00592768">
              <w:rPr>
                <w:sz w:val="22"/>
              </w:rPr>
              <w:t>“</w:t>
            </w:r>
          </w:p>
        </w:tc>
        <w:tc>
          <w:tcPr>
            <w:tcW w:w="4908" w:type="dxa"/>
          </w:tcPr>
          <w:p w14:paraId="402E5C12" w14:textId="46786912" w:rsidR="0041746E" w:rsidRPr="00592768" w:rsidRDefault="006D15C0" w:rsidP="0041746E">
            <w:pPr>
              <w:pStyle w:val="Odstavecseseznamem"/>
              <w:numPr>
                <w:ilvl w:val="0"/>
                <w:numId w:val="33"/>
              </w:numPr>
              <w:ind w:left="317" w:hanging="317"/>
              <w:jc w:val="both"/>
              <w:rPr>
                <w:rFonts w:ascii="Arial" w:hAnsi="Arial" w:cs="Arial"/>
                <w:sz w:val="22"/>
                <w:szCs w:val="22"/>
              </w:rPr>
            </w:pPr>
            <w:r>
              <w:rPr>
                <w:rFonts w:ascii="Arial" w:hAnsi="Arial" w:cs="Arial"/>
                <w:sz w:val="22"/>
                <w:szCs w:val="22"/>
              </w:rPr>
              <w:t>neuplatní se</w:t>
            </w:r>
            <w:r w:rsidR="00A74A8D">
              <w:rPr>
                <w:rFonts w:ascii="Arial" w:hAnsi="Arial" w:cs="Arial"/>
                <w:sz w:val="22"/>
                <w:szCs w:val="22"/>
              </w:rPr>
              <w:t>;</w:t>
            </w:r>
          </w:p>
        </w:tc>
      </w:tr>
      <w:tr w:rsidR="0041746E" w:rsidRPr="00592768" w14:paraId="761EF773" w14:textId="77777777" w:rsidTr="000C73E1">
        <w:tc>
          <w:tcPr>
            <w:tcW w:w="3454" w:type="dxa"/>
          </w:tcPr>
          <w:p w14:paraId="024B625C" w14:textId="77777777" w:rsidR="0041746E" w:rsidRPr="00592768" w:rsidRDefault="0041746E" w:rsidP="0041746E">
            <w:pPr>
              <w:spacing w:before="120"/>
              <w:jc w:val="both"/>
              <w:rPr>
                <w:b/>
                <w:sz w:val="22"/>
              </w:rPr>
            </w:pPr>
            <w:r w:rsidRPr="00592768">
              <w:rPr>
                <w:b/>
                <w:sz w:val="22"/>
              </w:rPr>
              <w:t>„Registr plátců DPH“</w:t>
            </w:r>
          </w:p>
        </w:tc>
        <w:tc>
          <w:tcPr>
            <w:tcW w:w="4908" w:type="dxa"/>
          </w:tcPr>
          <w:p w14:paraId="2109200B" w14:textId="77777777" w:rsidR="0041746E" w:rsidRPr="00592768" w:rsidRDefault="0041746E" w:rsidP="0041746E">
            <w:pPr>
              <w:spacing w:before="120"/>
              <w:jc w:val="both"/>
              <w:rPr>
                <w:sz w:val="22"/>
              </w:rPr>
            </w:pPr>
            <w:r w:rsidRPr="00592768">
              <w:rPr>
                <w:sz w:val="22"/>
              </w:rPr>
              <w:t>znamená veřejný registr vybraných údajů o subjektech registrovaných dle zákona č. 235/2004 Sb., o dani z přidané hodnoty, ve znění pozdějších předpisů, který je spravován Ministerstvem financí České republiky prostřednictvím finančních úřadů, a do něhož může široká veřejnost dálkově nahlížet;</w:t>
            </w:r>
          </w:p>
        </w:tc>
      </w:tr>
      <w:tr w:rsidR="0041746E" w:rsidRPr="00592768" w14:paraId="07D3E9AB" w14:textId="77777777" w:rsidTr="000C73E1">
        <w:tc>
          <w:tcPr>
            <w:tcW w:w="3454" w:type="dxa"/>
          </w:tcPr>
          <w:p w14:paraId="1D07E320" w14:textId="77777777" w:rsidR="0041746E" w:rsidRPr="00592768" w:rsidRDefault="0041746E" w:rsidP="0041746E">
            <w:pPr>
              <w:spacing w:before="120"/>
              <w:jc w:val="both"/>
              <w:rPr>
                <w:sz w:val="22"/>
              </w:rPr>
            </w:pPr>
            <w:r w:rsidRPr="00592768">
              <w:rPr>
                <w:sz w:val="22"/>
              </w:rPr>
              <w:t>„</w:t>
            </w:r>
            <w:r w:rsidRPr="00592768">
              <w:rPr>
                <w:b/>
                <w:sz w:val="22"/>
              </w:rPr>
              <w:t>Smlouva</w:t>
            </w:r>
            <w:r w:rsidRPr="00592768">
              <w:rPr>
                <w:sz w:val="22"/>
              </w:rPr>
              <w:t>“</w:t>
            </w:r>
          </w:p>
        </w:tc>
        <w:tc>
          <w:tcPr>
            <w:tcW w:w="4908" w:type="dxa"/>
          </w:tcPr>
          <w:p w14:paraId="52A10F47" w14:textId="77777777" w:rsidR="0041746E" w:rsidRPr="00592768" w:rsidRDefault="0041746E" w:rsidP="0041746E">
            <w:pPr>
              <w:spacing w:before="120"/>
              <w:jc w:val="both"/>
              <w:rPr>
                <w:sz w:val="22"/>
              </w:rPr>
            </w:pPr>
            <w:r w:rsidRPr="00592768">
              <w:rPr>
                <w:sz w:val="22"/>
              </w:rPr>
              <w:t>znamená smlouvu o dílo sepsanou na této listině včetně všech jejích příloh, jakož i případných dodatků;</w:t>
            </w:r>
          </w:p>
        </w:tc>
      </w:tr>
      <w:tr w:rsidR="0041746E" w:rsidRPr="00592768" w14:paraId="4C1C5BE8" w14:textId="77777777" w:rsidTr="000C73E1">
        <w:tc>
          <w:tcPr>
            <w:tcW w:w="3454" w:type="dxa"/>
          </w:tcPr>
          <w:p w14:paraId="67B7F48C" w14:textId="77777777" w:rsidR="0041746E" w:rsidRPr="00592768" w:rsidRDefault="0041746E" w:rsidP="0041746E">
            <w:pPr>
              <w:spacing w:before="120"/>
              <w:jc w:val="both"/>
              <w:rPr>
                <w:sz w:val="22"/>
              </w:rPr>
            </w:pPr>
            <w:r w:rsidRPr="00592768">
              <w:rPr>
                <w:sz w:val="22"/>
              </w:rPr>
              <w:t>„</w:t>
            </w:r>
            <w:r w:rsidRPr="00592768">
              <w:rPr>
                <w:b/>
                <w:sz w:val="22"/>
              </w:rPr>
              <w:t>Staveniště</w:t>
            </w:r>
            <w:r w:rsidRPr="00592768">
              <w:rPr>
                <w:sz w:val="22"/>
              </w:rPr>
              <w:t>“</w:t>
            </w:r>
          </w:p>
        </w:tc>
        <w:tc>
          <w:tcPr>
            <w:tcW w:w="4908" w:type="dxa"/>
          </w:tcPr>
          <w:p w14:paraId="172D9E3E" w14:textId="4F8768AF" w:rsidR="0041746E" w:rsidRPr="00592768" w:rsidRDefault="0041746E" w:rsidP="0041746E">
            <w:pPr>
              <w:spacing w:before="120"/>
              <w:jc w:val="both"/>
              <w:rPr>
                <w:sz w:val="22"/>
              </w:rPr>
            </w:pPr>
            <w:r w:rsidRPr="00592768">
              <w:rPr>
                <w:sz w:val="22"/>
              </w:rPr>
              <w:t xml:space="preserve">znamená prostor, vč. příslušné části </w:t>
            </w:r>
            <w:proofErr w:type="gramStart"/>
            <w:r w:rsidRPr="00592768">
              <w:rPr>
                <w:sz w:val="22"/>
              </w:rPr>
              <w:t>Pozemku  k</w:t>
            </w:r>
            <w:proofErr w:type="gramEnd"/>
            <w:r w:rsidRPr="00592768">
              <w:rPr>
                <w:sz w:val="22"/>
              </w:rPr>
              <w:t> provedení Díla;</w:t>
            </w:r>
          </w:p>
        </w:tc>
      </w:tr>
      <w:tr w:rsidR="0041746E" w:rsidRPr="00592768" w14:paraId="3C775317" w14:textId="77777777" w:rsidTr="000C73E1">
        <w:tc>
          <w:tcPr>
            <w:tcW w:w="3454" w:type="dxa"/>
          </w:tcPr>
          <w:p w14:paraId="0BA45144" w14:textId="423764B5" w:rsidR="0041746E" w:rsidRPr="00592768" w:rsidRDefault="0041746E" w:rsidP="0041746E">
            <w:pPr>
              <w:spacing w:before="120"/>
              <w:jc w:val="both"/>
              <w:rPr>
                <w:sz w:val="22"/>
              </w:rPr>
            </w:pPr>
            <w:r w:rsidRPr="00592768">
              <w:rPr>
                <w:sz w:val="22"/>
              </w:rPr>
              <w:t>„</w:t>
            </w:r>
            <w:r w:rsidRPr="00592768">
              <w:rPr>
                <w:b/>
                <w:bCs/>
                <w:sz w:val="22"/>
              </w:rPr>
              <w:t>Vyšší moc</w:t>
            </w:r>
            <w:r w:rsidRPr="00592768">
              <w:rPr>
                <w:sz w:val="22"/>
              </w:rPr>
              <w:t>“</w:t>
            </w:r>
          </w:p>
        </w:tc>
        <w:tc>
          <w:tcPr>
            <w:tcW w:w="4908" w:type="dxa"/>
          </w:tcPr>
          <w:p w14:paraId="39CE5A9F" w14:textId="38C039D7" w:rsidR="0041746E" w:rsidRPr="00592768" w:rsidRDefault="0041746E" w:rsidP="0041746E">
            <w:pPr>
              <w:spacing w:before="120"/>
              <w:jc w:val="both"/>
              <w:rPr>
                <w:sz w:val="22"/>
              </w:rPr>
            </w:pPr>
            <w:r w:rsidRPr="00592768">
              <w:rPr>
                <w:sz w:val="22"/>
              </w:rPr>
              <w:t xml:space="preserve">se pro účely této Smlouvy rozumí jakákoli neočekávaná událost, jež nezávisí na vůli Smluvní strany odvolávající se na zásah </w:t>
            </w:r>
            <w:r w:rsidRPr="00592768">
              <w:t>v</w:t>
            </w:r>
            <w:r w:rsidRPr="00592768">
              <w:rPr>
                <w:sz w:val="22"/>
              </w:rPr>
              <w:t xml:space="preserve">yšší moci, zejména záplavy, požár, přírodní katastrofy, stávky, válečné konflikty, letecká neštěstí, epidemie či pandemie, jakož i úpravy právních předpisů, jež mohou ovlivnit provádění Díla. Vyšší mocí se pro účely této Smlouvy nerozumí zejména překážka vzniklá z osobních poměrů Smluvní strany, včetně změny hospodářské situace Smluvní strany (insolventnost apod.), změna na trhu stavebních prací, překážka, která nastala v době, kdy byla Smluvní strana dovolávající se vyšší moci v prodlení se splněním smluvené povinnosti, ani </w:t>
            </w:r>
            <w:r w:rsidRPr="00592768">
              <w:rPr>
                <w:sz w:val="22"/>
              </w:rPr>
              <w:lastRenderedPageBreak/>
              <w:t>překážka, kterou byla Smluvní strana dle ujednání v této Smlouvě povinna překonat;</w:t>
            </w:r>
          </w:p>
        </w:tc>
      </w:tr>
      <w:tr w:rsidR="0041746E" w:rsidRPr="00592768" w14:paraId="265217E1" w14:textId="77777777" w:rsidTr="000C73E1">
        <w:tc>
          <w:tcPr>
            <w:tcW w:w="3454" w:type="dxa"/>
          </w:tcPr>
          <w:p w14:paraId="11DD9C3A" w14:textId="6BA4420F" w:rsidR="0041746E" w:rsidRPr="00592768" w:rsidRDefault="0041746E" w:rsidP="0041746E">
            <w:pPr>
              <w:spacing w:before="120"/>
              <w:jc w:val="both"/>
              <w:rPr>
                <w:sz w:val="22"/>
                <w:highlight w:val="green"/>
              </w:rPr>
            </w:pPr>
            <w:r w:rsidRPr="00592768">
              <w:rPr>
                <w:sz w:val="22"/>
              </w:rPr>
              <w:lastRenderedPageBreak/>
              <w:t>„</w:t>
            </w:r>
            <w:r w:rsidRPr="00592768">
              <w:rPr>
                <w:b/>
                <w:sz w:val="22"/>
              </w:rPr>
              <w:t>Zákon o DPH</w:t>
            </w:r>
            <w:r w:rsidRPr="00592768">
              <w:rPr>
                <w:sz w:val="22"/>
              </w:rPr>
              <w:t>“</w:t>
            </w:r>
          </w:p>
        </w:tc>
        <w:tc>
          <w:tcPr>
            <w:tcW w:w="4908" w:type="dxa"/>
          </w:tcPr>
          <w:p w14:paraId="7DBF133D" w14:textId="71B893EF" w:rsidR="0041746E" w:rsidRPr="00592768" w:rsidRDefault="0041746E" w:rsidP="0041746E">
            <w:pPr>
              <w:spacing w:before="120"/>
              <w:jc w:val="both"/>
              <w:rPr>
                <w:sz w:val="22"/>
                <w:highlight w:val="green"/>
              </w:rPr>
            </w:pPr>
            <w:r w:rsidRPr="00592768">
              <w:rPr>
                <w:sz w:val="22"/>
              </w:rPr>
              <w:t>zákon č. 235/2004 Sb., o dani z přidané hodnoty, ve znění pozdějších předpisů;</w:t>
            </w:r>
          </w:p>
        </w:tc>
      </w:tr>
      <w:tr w:rsidR="0041746E" w:rsidRPr="00592768" w14:paraId="59B5A57C" w14:textId="77777777" w:rsidTr="000C73E1">
        <w:tc>
          <w:tcPr>
            <w:tcW w:w="3454" w:type="dxa"/>
          </w:tcPr>
          <w:p w14:paraId="37244515" w14:textId="77777777" w:rsidR="0041746E" w:rsidRPr="00592768" w:rsidRDefault="0041746E" w:rsidP="0041746E">
            <w:pPr>
              <w:spacing w:before="120"/>
              <w:jc w:val="both"/>
              <w:rPr>
                <w:sz w:val="22"/>
              </w:rPr>
            </w:pPr>
            <w:r w:rsidRPr="00592768">
              <w:rPr>
                <w:sz w:val="22"/>
              </w:rPr>
              <w:t>„</w:t>
            </w:r>
            <w:r w:rsidRPr="00592768">
              <w:rPr>
                <w:b/>
                <w:sz w:val="22"/>
              </w:rPr>
              <w:t>Záruka na Dílo</w:t>
            </w:r>
            <w:r w:rsidRPr="00592768">
              <w:rPr>
                <w:sz w:val="22"/>
              </w:rPr>
              <w:t>“</w:t>
            </w:r>
          </w:p>
        </w:tc>
        <w:tc>
          <w:tcPr>
            <w:tcW w:w="4908" w:type="dxa"/>
          </w:tcPr>
          <w:p w14:paraId="057AF92B" w14:textId="237DC137" w:rsidR="0041746E" w:rsidRPr="00592768" w:rsidRDefault="0041746E" w:rsidP="0041746E">
            <w:pPr>
              <w:spacing w:before="120"/>
              <w:jc w:val="both"/>
              <w:rPr>
                <w:b/>
                <w:bCs/>
                <w:color w:val="4F81BD" w:themeColor="accent1"/>
                <w:sz w:val="22"/>
              </w:rPr>
            </w:pPr>
            <w:r w:rsidRPr="00592768">
              <w:rPr>
                <w:sz w:val="22"/>
              </w:rPr>
              <w:t xml:space="preserve">má význam uvedený v čl. </w:t>
            </w:r>
            <w:r>
              <w:rPr>
                <w:sz w:val="22"/>
              </w:rPr>
              <w:fldChar w:fldCharType="begin"/>
            </w:r>
            <w:r>
              <w:rPr>
                <w:sz w:val="22"/>
              </w:rPr>
              <w:instrText xml:space="preserve"> REF _Ref373224492 \r \h </w:instrText>
            </w:r>
            <w:r>
              <w:rPr>
                <w:sz w:val="22"/>
              </w:rPr>
            </w:r>
            <w:r>
              <w:rPr>
                <w:sz w:val="22"/>
              </w:rPr>
              <w:fldChar w:fldCharType="separate"/>
            </w:r>
            <w:r w:rsidR="00590F97">
              <w:rPr>
                <w:sz w:val="22"/>
              </w:rPr>
              <w:t>8.1.1</w:t>
            </w:r>
            <w:r>
              <w:rPr>
                <w:sz w:val="22"/>
              </w:rPr>
              <w:fldChar w:fldCharType="end"/>
            </w:r>
            <w:r w:rsidRPr="00592768">
              <w:rPr>
                <w:sz w:val="22"/>
              </w:rPr>
              <w:t xml:space="preserve"> této Smlouvy;</w:t>
            </w:r>
          </w:p>
        </w:tc>
      </w:tr>
      <w:tr w:rsidR="00921D32" w:rsidRPr="00592768" w14:paraId="35429E0C" w14:textId="77777777" w:rsidTr="000C73E1">
        <w:tc>
          <w:tcPr>
            <w:tcW w:w="3454" w:type="dxa"/>
            <w:shd w:val="clear" w:color="auto" w:fill="auto"/>
          </w:tcPr>
          <w:p w14:paraId="60BB5F43" w14:textId="6137DC3B" w:rsidR="00F05763" w:rsidRPr="00592768" w:rsidRDefault="0007168F" w:rsidP="0041746E">
            <w:pPr>
              <w:shd w:val="clear" w:color="auto" w:fill="FFFFFF"/>
              <w:spacing w:before="120"/>
              <w:jc w:val="both"/>
              <w:textAlignment w:val="center"/>
              <w:rPr>
                <w:sz w:val="22"/>
                <w:highlight w:val="green"/>
              </w:rPr>
            </w:pPr>
            <w:r w:rsidRPr="00E2773E">
              <w:rPr>
                <w:rFonts w:eastAsia="Times New Roman"/>
                <w:sz w:val="22"/>
                <w:lang w:eastAsia="cs-CZ"/>
              </w:rPr>
              <w:t>„</w:t>
            </w:r>
            <w:r w:rsidRPr="00E2773E">
              <w:rPr>
                <w:rFonts w:eastAsia="Times New Roman"/>
                <w:b/>
                <w:bCs/>
                <w:sz w:val="22"/>
                <w:lang w:eastAsia="cs-CZ"/>
              </w:rPr>
              <w:t>Změnový list</w:t>
            </w:r>
            <w:r w:rsidRPr="00E2773E">
              <w:rPr>
                <w:rFonts w:eastAsia="Times New Roman"/>
                <w:sz w:val="22"/>
                <w:lang w:eastAsia="cs-CZ"/>
              </w:rPr>
              <w:t>“</w:t>
            </w:r>
          </w:p>
        </w:tc>
        <w:tc>
          <w:tcPr>
            <w:tcW w:w="4908" w:type="dxa"/>
            <w:shd w:val="clear" w:color="auto" w:fill="auto"/>
          </w:tcPr>
          <w:p w14:paraId="0F427C29" w14:textId="41ADF0B1" w:rsidR="00F05763" w:rsidRPr="00592768" w:rsidRDefault="00D40CDE" w:rsidP="0041746E">
            <w:pPr>
              <w:shd w:val="clear" w:color="auto" w:fill="FFFFFF"/>
              <w:spacing w:before="120"/>
              <w:jc w:val="both"/>
              <w:textAlignment w:val="center"/>
              <w:rPr>
                <w:sz w:val="22"/>
                <w:highlight w:val="green"/>
              </w:rPr>
            </w:pPr>
            <w:r w:rsidRPr="00D40CDE">
              <w:rPr>
                <w:sz w:val="22"/>
              </w:rPr>
              <w:t xml:space="preserve">má význam uvedený v čl. </w:t>
            </w:r>
            <w:r w:rsidR="00460E1F">
              <w:rPr>
                <w:sz w:val="22"/>
              </w:rPr>
              <w:fldChar w:fldCharType="begin"/>
            </w:r>
            <w:r w:rsidR="00460E1F">
              <w:rPr>
                <w:sz w:val="22"/>
              </w:rPr>
              <w:instrText xml:space="preserve"> REF _Ref175067638 \r \h </w:instrText>
            </w:r>
            <w:r w:rsidR="00460E1F">
              <w:rPr>
                <w:sz w:val="22"/>
              </w:rPr>
            </w:r>
            <w:r w:rsidR="00460E1F">
              <w:rPr>
                <w:sz w:val="22"/>
              </w:rPr>
              <w:fldChar w:fldCharType="separate"/>
            </w:r>
            <w:r w:rsidR="00590F97">
              <w:rPr>
                <w:sz w:val="22"/>
              </w:rPr>
              <w:t>4.1.7</w:t>
            </w:r>
            <w:r w:rsidR="00460E1F">
              <w:rPr>
                <w:sz w:val="22"/>
              </w:rPr>
              <w:fldChar w:fldCharType="end"/>
            </w:r>
            <w:r w:rsidRPr="00D40CDE">
              <w:rPr>
                <w:sz w:val="22"/>
              </w:rPr>
              <w:t xml:space="preserve"> této Smlouvy.</w:t>
            </w:r>
          </w:p>
        </w:tc>
      </w:tr>
    </w:tbl>
    <w:p w14:paraId="05B70C33" w14:textId="77777777" w:rsidR="009517B7" w:rsidRPr="00592768" w:rsidRDefault="009517B7" w:rsidP="0041746E">
      <w:pPr>
        <w:pStyle w:val="BBSnadpis2"/>
      </w:pPr>
      <w:r w:rsidRPr="00592768">
        <w:t>Výklad, odkazy</w:t>
      </w:r>
    </w:p>
    <w:p w14:paraId="5A5BB3ED" w14:textId="77777777" w:rsidR="00956C77" w:rsidRPr="00592768" w:rsidRDefault="00956C77" w:rsidP="00956C77">
      <w:pPr>
        <w:pStyle w:val="BBSnormal"/>
        <w:rPr>
          <w:szCs w:val="22"/>
        </w:rPr>
      </w:pPr>
    </w:p>
    <w:p w14:paraId="0B127C2B" w14:textId="77777777" w:rsidR="00410588" w:rsidRPr="00592768" w:rsidRDefault="009517B7" w:rsidP="00681D26">
      <w:pPr>
        <w:pStyle w:val="BBSnadpis3"/>
      </w:pPr>
      <w:r w:rsidRPr="00592768">
        <w:t>Není-li výslovně uvedeno jinak, odkazy na záhlaví, preambuli, ustanovení, články, odstavce a přílohy obsažené v této Smlouvě se rozumí odkazy na záhlaví, preambuli, ustanovení, články, odstavce a přílohy této Smlouvy.</w:t>
      </w:r>
    </w:p>
    <w:p w14:paraId="5F3234C4" w14:textId="77777777" w:rsidR="00956C77" w:rsidRPr="00592768" w:rsidRDefault="00956C77" w:rsidP="00956C77">
      <w:pPr>
        <w:pStyle w:val="BBSnormal"/>
      </w:pPr>
    </w:p>
    <w:p w14:paraId="241F376B" w14:textId="77777777" w:rsidR="00410588" w:rsidRPr="00592768" w:rsidRDefault="009517B7" w:rsidP="00681D26">
      <w:pPr>
        <w:pStyle w:val="BBSnadpis3"/>
      </w:pPr>
      <w:r w:rsidRPr="00592768">
        <w:t>Veškeré odkazy na osoby v této Smlouvě jsou považovány i za odkazy na právnické osoby, nevyplývá-li z kontextu jinak.</w:t>
      </w:r>
    </w:p>
    <w:p w14:paraId="2DBA1307" w14:textId="77777777" w:rsidR="009517B7" w:rsidRPr="00592768" w:rsidRDefault="009517B7" w:rsidP="0041746E">
      <w:pPr>
        <w:pStyle w:val="BBSnadpis2"/>
      </w:pPr>
      <w:r w:rsidRPr="00592768">
        <w:t>Účel Smlouvy</w:t>
      </w:r>
    </w:p>
    <w:p w14:paraId="5678AC30" w14:textId="77777777" w:rsidR="00956C77" w:rsidRPr="00592768" w:rsidRDefault="00956C77" w:rsidP="00956C77">
      <w:pPr>
        <w:pStyle w:val="BBSnormal"/>
      </w:pPr>
    </w:p>
    <w:p w14:paraId="6E729390" w14:textId="77777777" w:rsidR="00410588" w:rsidRPr="00592768" w:rsidRDefault="000559EE" w:rsidP="00681D26">
      <w:pPr>
        <w:pStyle w:val="BBSnadpis3"/>
      </w:pPr>
      <w:r w:rsidRPr="00592768">
        <w:t xml:space="preserve">Tato Smlouva je uzavírána za účelem provedení Díla, které bude využito pro podnikatelské aktivity Objednatele. </w:t>
      </w:r>
    </w:p>
    <w:p w14:paraId="11B504D7" w14:textId="77777777" w:rsidR="0020377A" w:rsidRPr="00592768" w:rsidRDefault="0020377A" w:rsidP="00956C77">
      <w:pPr>
        <w:pStyle w:val="BBSnormal"/>
      </w:pPr>
    </w:p>
    <w:p w14:paraId="688778FB" w14:textId="77777777" w:rsidR="00410588" w:rsidRPr="00FE51E8" w:rsidRDefault="009517B7" w:rsidP="0041746E">
      <w:pPr>
        <w:pStyle w:val="BBSnadpis1"/>
      </w:pPr>
      <w:bookmarkStart w:id="7" w:name="_Ref349054254"/>
      <w:proofErr w:type="spellStart"/>
      <w:r w:rsidRPr="00FE51E8">
        <w:t>Předmět</w:t>
      </w:r>
      <w:proofErr w:type="spellEnd"/>
      <w:r w:rsidRPr="00FE51E8">
        <w:t xml:space="preserve"> </w:t>
      </w:r>
      <w:proofErr w:type="spellStart"/>
      <w:r w:rsidRPr="00FE51E8">
        <w:t>Smlouvy</w:t>
      </w:r>
      <w:bookmarkEnd w:id="7"/>
      <w:proofErr w:type="spellEnd"/>
      <w:r w:rsidRPr="00FE51E8">
        <w:t xml:space="preserve">, </w:t>
      </w:r>
      <w:proofErr w:type="spellStart"/>
      <w:r w:rsidRPr="00FE51E8">
        <w:t>specifikace</w:t>
      </w:r>
      <w:proofErr w:type="spellEnd"/>
      <w:r w:rsidRPr="00FE51E8">
        <w:t xml:space="preserve"> </w:t>
      </w:r>
      <w:proofErr w:type="spellStart"/>
      <w:r w:rsidRPr="00FE51E8">
        <w:t>Díla</w:t>
      </w:r>
      <w:proofErr w:type="spellEnd"/>
      <w:r w:rsidRPr="00FE51E8">
        <w:t xml:space="preserve"> a </w:t>
      </w:r>
      <w:proofErr w:type="spellStart"/>
      <w:r w:rsidRPr="00FE51E8">
        <w:t>podmínky</w:t>
      </w:r>
      <w:proofErr w:type="spellEnd"/>
      <w:r w:rsidRPr="00FE51E8">
        <w:t xml:space="preserve"> </w:t>
      </w:r>
      <w:proofErr w:type="spellStart"/>
      <w:r w:rsidRPr="00FE51E8">
        <w:t>realizace</w:t>
      </w:r>
      <w:proofErr w:type="spellEnd"/>
      <w:r w:rsidRPr="00FE51E8">
        <w:t xml:space="preserve"> </w:t>
      </w:r>
      <w:proofErr w:type="spellStart"/>
      <w:r w:rsidRPr="00FE51E8">
        <w:t>Díla</w:t>
      </w:r>
      <w:proofErr w:type="spellEnd"/>
    </w:p>
    <w:p w14:paraId="1A18D2CD" w14:textId="77777777" w:rsidR="009517B7" w:rsidRPr="00592768" w:rsidRDefault="009517B7" w:rsidP="0041746E">
      <w:pPr>
        <w:pStyle w:val="BBSnadpis2"/>
      </w:pPr>
      <w:bookmarkStart w:id="8" w:name="_Ref347504855"/>
      <w:r w:rsidRPr="00592768">
        <w:t>Předmět Smlouvy</w:t>
      </w:r>
    </w:p>
    <w:p w14:paraId="455BB640" w14:textId="77777777" w:rsidR="00956C77" w:rsidRPr="006A2288" w:rsidRDefault="00956C77" w:rsidP="00956C77">
      <w:pPr>
        <w:pStyle w:val="BBSnormal"/>
      </w:pPr>
    </w:p>
    <w:p w14:paraId="6A6B7C6E" w14:textId="77777777" w:rsidR="00410588" w:rsidRPr="00657E0F" w:rsidRDefault="009517B7" w:rsidP="00681D26">
      <w:pPr>
        <w:pStyle w:val="BBSnadpis3"/>
      </w:pPr>
      <w:r w:rsidRPr="00EA4EE4">
        <w:t>Zhotovitel se na základě této Smlouvy zavazuje provést pro Objednatele na svůj náklad a nebezpečí Dílo a Objednatel se zavazuje řádně proved</w:t>
      </w:r>
      <w:r w:rsidRPr="00657E0F">
        <w:t>ené Dílo od Zhotovitele převzít a zaplatit mu za řádně provedené Dílo Cenu, to vše za podmínek stanovených v této Smlouvě.</w:t>
      </w:r>
    </w:p>
    <w:p w14:paraId="3F97E228" w14:textId="77777777" w:rsidR="009517B7" w:rsidRPr="00592768" w:rsidRDefault="009517B7" w:rsidP="0041746E">
      <w:pPr>
        <w:pStyle w:val="BBSnadpis2"/>
      </w:pPr>
      <w:bookmarkStart w:id="9" w:name="_Ref349814832"/>
      <w:r w:rsidRPr="00592768">
        <w:t>Specifikace Díla</w:t>
      </w:r>
      <w:bookmarkEnd w:id="9"/>
    </w:p>
    <w:p w14:paraId="40CBFC90" w14:textId="77777777" w:rsidR="00956C77" w:rsidRPr="00592768" w:rsidRDefault="00956C77" w:rsidP="00956C77">
      <w:pPr>
        <w:pStyle w:val="BBSnormal"/>
      </w:pPr>
    </w:p>
    <w:p w14:paraId="6CA4E698" w14:textId="7272D65D" w:rsidR="00410588" w:rsidRPr="00657E0F" w:rsidRDefault="009517B7" w:rsidP="00681D26">
      <w:pPr>
        <w:pStyle w:val="BBSnadpis3"/>
      </w:pPr>
      <w:bookmarkStart w:id="10" w:name="_Ref109209538"/>
      <w:bookmarkStart w:id="11" w:name="_Ref349050049"/>
      <w:r w:rsidRPr="00592768">
        <w:t>Detailní popis Díla a jeho podrobná specifikace jsou obsaženy v (i</w:t>
      </w:r>
      <w:proofErr w:type="gramStart"/>
      <w:r w:rsidRPr="00592768">
        <w:t>)  Projektové</w:t>
      </w:r>
      <w:proofErr w:type="gramEnd"/>
      <w:r w:rsidRPr="00592768">
        <w:t xml:space="preserve"> dokumentaci, (</w:t>
      </w:r>
      <w:proofErr w:type="spellStart"/>
      <w:r w:rsidRPr="00592768">
        <w:t>ii</w:t>
      </w:r>
      <w:proofErr w:type="spellEnd"/>
      <w:r w:rsidRPr="00592768">
        <w:t>) příloze č. 7 této Smlouvy, která obsahuje vymezení technologických postupů pro provedení Díla, (</w:t>
      </w:r>
      <w:proofErr w:type="spellStart"/>
      <w:r w:rsidRPr="00592768">
        <w:t>i</w:t>
      </w:r>
      <w:r w:rsidR="00A50BB1">
        <w:t>ii</w:t>
      </w:r>
      <w:proofErr w:type="spellEnd"/>
      <w:r w:rsidRPr="00592768">
        <w:t xml:space="preserve">) </w:t>
      </w:r>
      <w:bookmarkStart w:id="12" w:name="_Ref352675930"/>
      <w:r w:rsidRPr="00592768">
        <w:t xml:space="preserve">příloze č. </w:t>
      </w:r>
      <w:r w:rsidR="00657E0F">
        <w:t>8</w:t>
      </w:r>
      <w:r w:rsidR="00657E0F" w:rsidRPr="00657E0F">
        <w:t xml:space="preserve"> </w:t>
      </w:r>
      <w:r w:rsidRPr="00657E0F">
        <w:t>této Smlouvy, která obsahuje výkony a/nebo práce, které je Zhotovitel povinen provést jako součást Díla</w:t>
      </w:r>
      <w:r w:rsidR="00935404">
        <w:t xml:space="preserve"> </w:t>
      </w:r>
      <w:r w:rsidR="00935404" w:rsidRPr="00935404">
        <w:t>a (v) Položkovém rozpočtu</w:t>
      </w:r>
      <w:r w:rsidRPr="00657E0F">
        <w:t>.</w:t>
      </w:r>
      <w:bookmarkEnd w:id="10"/>
      <w:bookmarkEnd w:id="12"/>
    </w:p>
    <w:p w14:paraId="0D2F3D99" w14:textId="77777777" w:rsidR="00956C77" w:rsidRPr="00592768" w:rsidRDefault="00956C77" w:rsidP="00956C77">
      <w:pPr>
        <w:pStyle w:val="BBSnormal"/>
      </w:pPr>
    </w:p>
    <w:p w14:paraId="685ACB1B" w14:textId="40FC9BE6" w:rsidR="00410588" w:rsidRPr="00657E0F" w:rsidRDefault="00E73113" w:rsidP="00681D26">
      <w:pPr>
        <w:pStyle w:val="BBSnadpis3"/>
      </w:pPr>
      <w:r>
        <w:t xml:space="preserve">Zhotovitel </w:t>
      </w:r>
      <w:r w:rsidRPr="00060DBE">
        <w:t xml:space="preserve">prohlašuje a zaručuje Objednateli, že před podpisem této Smlouvy důkladně a s odbornou péčí prověřil obsah </w:t>
      </w:r>
      <w:r w:rsidRPr="000C73E1">
        <w:t>Povolení záměru,</w:t>
      </w:r>
      <w:r w:rsidRPr="00060DBE">
        <w:t xml:space="preserve"> Projektové dokumentace, </w:t>
      </w:r>
      <w:r w:rsidRPr="00060DBE">
        <w:rPr>
          <w:szCs w:val="22"/>
        </w:rPr>
        <w:t xml:space="preserve">včetně výkazu výměr </w:t>
      </w:r>
      <w:r w:rsidRPr="00060DBE">
        <w:t>(příloha č. 1</w:t>
      </w:r>
      <w:r w:rsidR="0003437A" w:rsidRPr="00060DBE">
        <w:t>4</w:t>
      </w:r>
      <w:r w:rsidRPr="00060DBE">
        <w:t xml:space="preserve">) a Položkového </w:t>
      </w:r>
      <w:proofErr w:type="spellStart"/>
      <w:r w:rsidRPr="00060DBE">
        <w:t>rozpoču</w:t>
      </w:r>
      <w:proofErr w:type="spellEnd"/>
      <w:r w:rsidRPr="00060DBE">
        <w:t xml:space="preserve"> (příloha č. 1</w:t>
      </w:r>
      <w:r w:rsidR="00204C7D" w:rsidRPr="00060DBE">
        <w:t>5</w:t>
      </w:r>
      <w:r w:rsidRPr="00060DBE">
        <w:t xml:space="preserve">) z hlediska jejich vzájemného obsahového souladu a potvrzuje, že mezi jednotlivými podklady pro provedení Díla neshledal žádný rozpor a v podkladech pro provedení Díla neshledal žádný nedostatek bránící v plynulé realizaci a řádnému dokončení Díla.  Později zjištěné rozpory mezi jednotlivými podklady pro provedení Díla či nedostatky v podkladech pro provedení Díla jdou k tíži Zhotovitele; </w:t>
      </w:r>
      <w:r w:rsidRPr="000C73E1">
        <w:t xml:space="preserve">případný rozpor mezi podklady pro provedení Díla nebude mít v žádném případě vliv na Cenu uvedenou v čl. </w:t>
      </w:r>
      <w:r w:rsidR="00F81009" w:rsidRPr="000C73E1">
        <w:fldChar w:fldCharType="begin"/>
      </w:r>
      <w:r w:rsidR="00F81009" w:rsidRPr="000C73E1">
        <w:instrText xml:space="preserve"> REF _Ref352343634 \r \h </w:instrText>
      </w:r>
      <w:r w:rsidR="00060DBE">
        <w:instrText xml:space="preserve"> \* MERGEFORMAT </w:instrText>
      </w:r>
      <w:r w:rsidR="00F81009" w:rsidRPr="000C73E1">
        <w:fldChar w:fldCharType="separate"/>
      </w:r>
      <w:r w:rsidR="00590F97">
        <w:t>4.1.1</w:t>
      </w:r>
      <w:r w:rsidR="00F81009" w:rsidRPr="000C73E1">
        <w:fldChar w:fldCharType="end"/>
      </w:r>
      <w:r w:rsidRPr="000C73E1">
        <w:t xml:space="preserve"> Smlouvy a nepovede ke vzniku práva Zhotovitele na dodatečnou úplatu nad rámec Ceny, a to z žádného právního titulu</w:t>
      </w:r>
      <w:r w:rsidRPr="00060DBE">
        <w:t xml:space="preserve">. O zjištěném rozporu mezi podklady pro zhotovení </w:t>
      </w:r>
      <w:r w:rsidRPr="00060DBE">
        <w:lastRenderedPageBreak/>
        <w:t>Díla je Zhotovitel povinen Objednatele neprodleně informovat</w:t>
      </w:r>
      <w:r>
        <w:t xml:space="preserve"> a vyžádat si jeho pokyn k dalšímu postupu. </w:t>
      </w:r>
    </w:p>
    <w:p w14:paraId="6055101E" w14:textId="514A0848" w:rsidR="009517B7" w:rsidRPr="00592768" w:rsidRDefault="009517B7" w:rsidP="0041746E">
      <w:pPr>
        <w:pStyle w:val="BBSnadpis2"/>
      </w:pPr>
      <w:r w:rsidRPr="00592768">
        <w:t>Podmínky realizace Díla</w:t>
      </w:r>
    </w:p>
    <w:p w14:paraId="3A5848CF" w14:textId="77777777" w:rsidR="00956C77" w:rsidRPr="00592768" w:rsidRDefault="00956C77" w:rsidP="00956C77">
      <w:pPr>
        <w:pStyle w:val="BBSnormal"/>
      </w:pPr>
    </w:p>
    <w:p w14:paraId="67EDF4FA" w14:textId="10C6B3CB" w:rsidR="00410588" w:rsidRPr="00657E0F" w:rsidRDefault="009517B7" w:rsidP="00681D26">
      <w:pPr>
        <w:pStyle w:val="BBSnadpis3"/>
      </w:pPr>
      <w:bookmarkStart w:id="13" w:name="_Ref352338035"/>
      <w:bookmarkStart w:id="14" w:name="_Ref175069237"/>
      <w:bookmarkStart w:id="15" w:name="_Ref349816870"/>
      <w:r w:rsidRPr="00592768">
        <w:t>Smluvní strany se dohodly, že Zhotovitel je povinen při provádění Díla dodržovat veškeré platné právní předpisy a technické normy, a to zejména z oblasti pracovního práva, bezpečnosti a ochrany zdraví při práci, stavebnictví, hygieny a ochrany životního prostředí.</w:t>
      </w:r>
      <w:bookmarkEnd w:id="13"/>
      <w:r w:rsidRPr="00592768">
        <w:t xml:space="preserve"> Zhotovitel je mj. povinen zajistit čistotu v okolí Staveniště, likvidaci odpadů a minimalizaci emisí jakéhokoliv druhu ze Staveniště. Zhotovitel je navíc povinen dodržovat </w:t>
      </w:r>
      <w:bookmarkStart w:id="16" w:name="_Hlk46966268"/>
      <w:r w:rsidR="008E371F" w:rsidRPr="00592768">
        <w:t>minimální požadavky na BOZP na stavbách</w:t>
      </w:r>
      <w:bookmarkEnd w:id="16"/>
      <w:r w:rsidR="008E371F" w:rsidRPr="00592768">
        <w:t xml:space="preserve"> stanovené Objednatelem</w:t>
      </w:r>
      <w:r w:rsidRPr="00592768">
        <w:t xml:space="preserve"> v příloze č. </w:t>
      </w:r>
      <w:r w:rsidR="00657E0F">
        <w:t>9</w:t>
      </w:r>
      <w:r w:rsidR="00657E0F" w:rsidRPr="00657E0F">
        <w:t xml:space="preserve"> </w:t>
      </w:r>
      <w:r w:rsidRPr="00657E0F">
        <w:t>této Smlouvy.</w:t>
      </w:r>
      <w:bookmarkEnd w:id="14"/>
    </w:p>
    <w:p w14:paraId="2EDC1B79" w14:textId="77777777" w:rsidR="00956C77" w:rsidRPr="00592768" w:rsidRDefault="00956C77" w:rsidP="00956C77">
      <w:pPr>
        <w:pStyle w:val="BBSnormal"/>
      </w:pPr>
    </w:p>
    <w:p w14:paraId="4D16C613" w14:textId="1B9658CA" w:rsidR="00410588" w:rsidRPr="00592768" w:rsidRDefault="009517B7" w:rsidP="00681D26">
      <w:pPr>
        <w:pStyle w:val="BBSnadpis3"/>
      </w:pPr>
      <w:bookmarkStart w:id="17" w:name="_Ref352337769"/>
      <w:r w:rsidRPr="00592768">
        <w:t xml:space="preserve">Zhotovitel je povinen provést Dílo s odbornou péčí v souladu s platnými právními předpisy, technickými normami, </w:t>
      </w:r>
      <w:r w:rsidR="001276BB" w:rsidRPr="00D51F95">
        <w:t>Povolením záměru</w:t>
      </w:r>
      <w:r w:rsidRPr="00592768">
        <w:t xml:space="preserve"> a Projektovou dokumentací, a to v kvalitě tam uvedené, jinak v kvalitě obvyklé v oboru stavebnictví, a to dle technologických postupů uvedených v příloze č. 7 této Smlouvy.</w:t>
      </w:r>
      <w:bookmarkEnd w:id="17"/>
    </w:p>
    <w:p w14:paraId="7DB9ADED" w14:textId="77777777" w:rsidR="00956C77" w:rsidRPr="00592768" w:rsidRDefault="00956C77" w:rsidP="00956C77">
      <w:pPr>
        <w:pStyle w:val="BBSnormal"/>
      </w:pPr>
    </w:p>
    <w:bookmarkEnd w:id="15"/>
    <w:p w14:paraId="575253EF" w14:textId="77777777" w:rsidR="00410588" w:rsidRPr="00592768" w:rsidRDefault="009517B7" w:rsidP="00681D26">
      <w:pPr>
        <w:pStyle w:val="BBSnadpis3"/>
      </w:pPr>
      <w:r w:rsidRPr="00592768">
        <w:t>Smluvní strany se dohodly, že Objednatel je vlastníkem prováděného Díla, resp. jeho jednotlivých částí, již okamžikem vzniku Díla, resp. takových jeho jednotlivých částí.</w:t>
      </w:r>
    </w:p>
    <w:p w14:paraId="0C6AD4F7" w14:textId="77777777" w:rsidR="00956C77" w:rsidRPr="00592768" w:rsidRDefault="00956C77" w:rsidP="00956C77">
      <w:pPr>
        <w:pStyle w:val="BBSnormal"/>
      </w:pPr>
    </w:p>
    <w:p w14:paraId="7978B2BC" w14:textId="77777777" w:rsidR="00410588" w:rsidRPr="00592768" w:rsidRDefault="009517B7" w:rsidP="00681D26">
      <w:pPr>
        <w:pStyle w:val="BBSnadpis3"/>
      </w:pPr>
      <w:r w:rsidRPr="00592768">
        <w:t>Smluvní strany se dohodly, že nebezpečí škody na prováděném Díle a nebezpečí zničení Budovy nese Zhotovitel, a to ode Dne předání Staveniště až do Dne předání Díla.</w:t>
      </w:r>
    </w:p>
    <w:p w14:paraId="266DE08B" w14:textId="77777777" w:rsidR="00956C77" w:rsidRPr="00592768" w:rsidRDefault="00956C77" w:rsidP="00956C77">
      <w:pPr>
        <w:pStyle w:val="BBSnormal"/>
      </w:pPr>
    </w:p>
    <w:p w14:paraId="604BECEA" w14:textId="77777777" w:rsidR="00410588" w:rsidRPr="00FE51E8" w:rsidRDefault="009517B7" w:rsidP="0041746E">
      <w:pPr>
        <w:pStyle w:val="BBSnadpis1"/>
      </w:pPr>
      <w:proofErr w:type="spellStart"/>
      <w:r w:rsidRPr="00FE51E8">
        <w:t>Provádění</w:t>
      </w:r>
      <w:proofErr w:type="spellEnd"/>
      <w:r w:rsidRPr="00FE51E8">
        <w:t xml:space="preserve"> </w:t>
      </w:r>
      <w:proofErr w:type="spellStart"/>
      <w:r w:rsidRPr="00FE51E8">
        <w:t>Díla</w:t>
      </w:r>
      <w:proofErr w:type="spellEnd"/>
    </w:p>
    <w:p w14:paraId="5BCCC498" w14:textId="77777777" w:rsidR="009517B7" w:rsidRPr="00592768" w:rsidRDefault="009517B7" w:rsidP="0041746E">
      <w:pPr>
        <w:pStyle w:val="BBSnadpis2"/>
      </w:pPr>
      <w:r w:rsidRPr="00592768">
        <w:t>Harmonogram provádění</w:t>
      </w:r>
      <w:r w:rsidRPr="00592768">
        <w:rPr>
          <w:i/>
        </w:rPr>
        <w:t xml:space="preserve"> </w:t>
      </w:r>
      <w:r w:rsidRPr="00592768">
        <w:t>Díla</w:t>
      </w:r>
    </w:p>
    <w:p w14:paraId="599ED129" w14:textId="77777777" w:rsidR="00956C77" w:rsidRPr="006A2288" w:rsidRDefault="00956C77" w:rsidP="00956C77">
      <w:pPr>
        <w:pStyle w:val="BBSnormal"/>
      </w:pPr>
    </w:p>
    <w:p w14:paraId="3CCAF8D9" w14:textId="77777777" w:rsidR="00410588" w:rsidRPr="00EA4EE4" w:rsidRDefault="009517B7" w:rsidP="00681D26">
      <w:pPr>
        <w:pStyle w:val="BBSnadpis3"/>
      </w:pPr>
      <w:bookmarkStart w:id="18" w:name="_Ref349814872"/>
      <w:bookmarkStart w:id="19" w:name="_Ref349124160"/>
      <w:r w:rsidRPr="00EA4EE4">
        <w:t>Smluvní strany se dohodly, že Zhotovitel bude Dílo provádět postupně, a to dle Harmonogramu provádění Díla, který je povinen dodržet.</w:t>
      </w:r>
    </w:p>
    <w:p w14:paraId="51B96656" w14:textId="77777777" w:rsidR="00956C77" w:rsidRPr="00592768" w:rsidRDefault="00956C77" w:rsidP="00956C77">
      <w:pPr>
        <w:pStyle w:val="BBSnormal"/>
      </w:pPr>
    </w:p>
    <w:p w14:paraId="5097D259" w14:textId="77777777" w:rsidR="00410588" w:rsidRPr="00592768" w:rsidRDefault="009517B7" w:rsidP="00681D26">
      <w:pPr>
        <w:pStyle w:val="BBSnadpis3"/>
      </w:pPr>
      <w:bookmarkStart w:id="20" w:name="_Ref352337897"/>
      <w:r w:rsidRPr="00592768">
        <w:t>Smluvní strany se dohodly, že Zhotovitel je povinen:</w:t>
      </w:r>
      <w:bookmarkEnd w:id="20"/>
    </w:p>
    <w:p w14:paraId="6B6D89C1" w14:textId="77777777" w:rsidR="009517B7" w:rsidRPr="00592768" w:rsidRDefault="009517B7" w:rsidP="0041746E">
      <w:pPr>
        <w:numPr>
          <w:ilvl w:val="3"/>
          <w:numId w:val="39"/>
        </w:numPr>
        <w:spacing w:before="120"/>
        <w:ind w:left="1418" w:hanging="567"/>
        <w:jc w:val="both"/>
        <w:rPr>
          <w:sz w:val="22"/>
          <w:szCs w:val="22"/>
        </w:rPr>
      </w:pPr>
      <w:bookmarkStart w:id="21" w:name="_Ref352329359"/>
      <w:r w:rsidRPr="00592768">
        <w:rPr>
          <w:sz w:val="22"/>
          <w:szCs w:val="22"/>
        </w:rPr>
        <w:t>převzít od Objednatele Staveniště, které mu v Den předání Staveniště Objednatel předá, o čemž bude Smluvními stranami sepsán a podepsán Protokol o předání Staveniště, a to ve dvou (2) vyhotoveních, přičemž každá ze Smluvních stran obdrží po jednom (1) vyhotovení;</w:t>
      </w:r>
      <w:bookmarkEnd w:id="21"/>
      <w:r w:rsidRPr="00592768">
        <w:rPr>
          <w:sz w:val="22"/>
          <w:szCs w:val="22"/>
        </w:rPr>
        <w:t xml:space="preserve"> </w:t>
      </w:r>
    </w:p>
    <w:p w14:paraId="644AA0C1" w14:textId="0A99A154" w:rsidR="009517B7" w:rsidRPr="00592768" w:rsidRDefault="009517B7" w:rsidP="0041746E">
      <w:pPr>
        <w:numPr>
          <w:ilvl w:val="3"/>
          <w:numId w:val="39"/>
        </w:numPr>
        <w:spacing w:before="120"/>
        <w:ind w:left="1418" w:hanging="567"/>
        <w:jc w:val="both"/>
        <w:rPr>
          <w:sz w:val="22"/>
          <w:szCs w:val="22"/>
        </w:rPr>
      </w:pPr>
      <w:bookmarkStart w:id="22" w:name="_Ref352329400"/>
      <w:r w:rsidRPr="00592768">
        <w:rPr>
          <w:sz w:val="22"/>
          <w:szCs w:val="22"/>
        </w:rPr>
        <w:t xml:space="preserve">započít s realizací Díla nejpozději třetí (3.) pracovní den následující po Dni předání </w:t>
      </w:r>
      <w:proofErr w:type="gramStart"/>
      <w:r w:rsidRPr="00592768">
        <w:rPr>
          <w:sz w:val="22"/>
          <w:szCs w:val="22"/>
        </w:rPr>
        <w:t>Staveniště</w:t>
      </w:r>
      <w:proofErr w:type="gramEnd"/>
      <w:r w:rsidR="00462781" w:rsidRPr="00462781">
        <w:t xml:space="preserve"> </w:t>
      </w:r>
      <w:r w:rsidR="00462781" w:rsidRPr="00462781">
        <w:rPr>
          <w:sz w:val="22"/>
          <w:szCs w:val="22"/>
        </w:rPr>
        <w:t xml:space="preserve">tj. dle Harmonogramu provádění Díla nejpozději do </w:t>
      </w:r>
      <w:commentRangeStart w:id="23"/>
      <w:r w:rsidR="00462781" w:rsidRPr="001654D9">
        <w:rPr>
          <w:sz w:val="22"/>
          <w:szCs w:val="22"/>
          <w:highlight w:val="magenta"/>
        </w:rPr>
        <w:t>[</w:t>
      </w:r>
      <w:r w:rsidR="00462781" w:rsidRPr="004618B4">
        <w:rPr>
          <w:sz w:val="22"/>
          <w:szCs w:val="22"/>
        </w:rPr>
        <w:t>●</w:t>
      </w:r>
      <w:r w:rsidR="00462781" w:rsidRPr="001654D9">
        <w:rPr>
          <w:sz w:val="22"/>
          <w:szCs w:val="22"/>
          <w:highlight w:val="magenta"/>
        </w:rPr>
        <w:t>]</w:t>
      </w:r>
      <w:r w:rsidRPr="001654D9">
        <w:rPr>
          <w:sz w:val="22"/>
          <w:szCs w:val="22"/>
          <w:highlight w:val="magenta"/>
        </w:rPr>
        <w:t>;</w:t>
      </w:r>
      <w:bookmarkEnd w:id="22"/>
      <w:commentRangeEnd w:id="23"/>
      <w:r w:rsidR="001654D9">
        <w:rPr>
          <w:rStyle w:val="Odkaznakoment"/>
          <w:rFonts w:ascii="Times New Roman" w:hAnsi="Times New Roman" w:cs="Times New Roman"/>
        </w:rPr>
        <w:commentReference w:id="23"/>
      </w:r>
    </w:p>
    <w:p w14:paraId="4F08E73D" w14:textId="21DFAC89" w:rsidR="00E07B81" w:rsidRDefault="009517B7" w:rsidP="00E07B81">
      <w:pPr>
        <w:numPr>
          <w:ilvl w:val="3"/>
          <w:numId w:val="39"/>
        </w:numPr>
        <w:spacing w:before="120"/>
        <w:ind w:left="1497" w:hanging="646"/>
        <w:jc w:val="both"/>
        <w:rPr>
          <w:sz w:val="22"/>
          <w:szCs w:val="22"/>
        </w:rPr>
      </w:pPr>
      <w:r w:rsidRPr="00592768">
        <w:rPr>
          <w:sz w:val="22"/>
          <w:szCs w:val="22"/>
        </w:rPr>
        <w:t xml:space="preserve">dokončit každou příslušnou Fázi výstavby do data uvedeného ve </w:t>
      </w:r>
      <w:proofErr w:type="gramStart"/>
      <w:r w:rsidRPr="00592768">
        <w:rPr>
          <w:sz w:val="22"/>
          <w:szCs w:val="22"/>
        </w:rPr>
        <w:t>sloupci  „</w:t>
      </w:r>
      <w:proofErr w:type="gramEnd"/>
      <w:r w:rsidRPr="00592768">
        <w:rPr>
          <w:sz w:val="22"/>
          <w:szCs w:val="22"/>
        </w:rPr>
        <w:t>Termín dokončení“ u milníku č. 3 v Harmonogramu provádění Díla</w:t>
      </w:r>
      <w:r w:rsidR="00E07B81">
        <w:rPr>
          <w:sz w:val="22"/>
          <w:szCs w:val="22"/>
        </w:rPr>
        <w:t>, tj. dle Harmonogramu provádění Díla nejpozději v termínech plnění uvedených níže:</w:t>
      </w:r>
    </w:p>
    <w:p w14:paraId="239BF24B" w14:textId="77777777" w:rsidR="00E07B81" w:rsidRDefault="00E07B81" w:rsidP="00E07B81">
      <w:pPr>
        <w:spacing w:before="120"/>
        <w:ind w:left="1497"/>
        <w:jc w:val="both"/>
        <w:rPr>
          <w:sz w:val="22"/>
          <w:szCs w:val="22"/>
        </w:rPr>
      </w:pPr>
    </w:p>
    <w:tbl>
      <w:tblPr>
        <w:tblStyle w:val="Mkatabulky"/>
        <w:tblW w:w="0" w:type="auto"/>
        <w:tblInd w:w="1497" w:type="dxa"/>
        <w:tblLook w:val="04A0" w:firstRow="1" w:lastRow="0" w:firstColumn="1" w:lastColumn="0" w:noHBand="0" w:noVBand="1"/>
      </w:tblPr>
      <w:tblGrid>
        <w:gridCol w:w="3771"/>
        <w:gridCol w:w="3935"/>
      </w:tblGrid>
      <w:tr w:rsidR="00E07B81" w:rsidRPr="00B4694F" w14:paraId="7A37A1BD" w14:textId="77777777" w:rsidTr="00BE0F1D">
        <w:tc>
          <w:tcPr>
            <w:tcW w:w="3771" w:type="dxa"/>
          </w:tcPr>
          <w:p w14:paraId="30AAE6A3" w14:textId="77777777" w:rsidR="00E07B81" w:rsidRPr="00B4694F" w:rsidRDefault="00E07B81" w:rsidP="00BE0F1D">
            <w:pPr>
              <w:spacing w:before="120"/>
              <w:jc w:val="both"/>
              <w:rPr>
                <w:sz w:val="22"/>
              </w:rPr>
            </w:pPr>
            <w:r w:rsidRPr="00B4694F">
              <w:rPr>
                <w:sz w:val="22"/>
              </w:rPr>
              <w:t>1. Fáze výstavby</w:t>
            </w:r>
          </w:p>
        </w:tc>
        <w:tc>
          <w:tcPr>
            <w:tcW w:w="3935" w:type="dxa"/>
          </w:tcPr>
          <w:p w14:paraId="275EC851" w14:textId="77777777" w:rsidR="00E07B81" w:rsidRPr="001654D9" w:rsidRDefault="00E07B81" w:rsidP="00BE0F1D">
            <w:pPr>
              <w:spacing w:before="120"/>
              <w:jc w:val="both"/>
              <w:rPr>
                <w:sz w:val="22"/>
                <w:highlight w:val="magenta"/>
              </w:rPr>
            </w:pPr>
            <w:commentRangeStart w:id="24"/>
            <w:r w:rsidRPr="001654D9">
              <w:rPr>
                <w:sz w:val="22"/>
                <w:highlight w:val="magenta"/>
              </w:rPr>
              <w:t>do [</w:t>
            </w:r>
            <w:r w:rsidRPr="001654D9">
              <w:rPr>
                <w:rFonts w:ascii="Verdana" w:hAnsi="Verdana"/>
                <w:sz w:val="22"/>
                <w:highlight w:val="magenta"/>
              </w:rPr>
              <w:t>●</w:t>
            </w:r>
            <w:r w:rsidRPr="001654D9">
              <w:rPr>
                <w:sz w:val="22"/>
                <w:highlight w:val="magenta"/>
              </w:rPr>
              <w:t>]</w:t>
            </w:r>
            <w:commentRangeEnd w:id="24"/>
            <w:r w:rsidR="001654D9">
              <w:rPr>
                <w:rStyle w:val="Odkaznakoment"/>
                <w:rFonts w:ascii="Times New Roman" w:eastAsia="Times New Roman" w:hAnsi="Times New Roman" w:cs="Times New Roman"/>
                <w:lang w:eastAsia="cs-CZ"/>
              </w:rPr>
              <w:commentReference w:id="24"/>
            </w:r>
          </w:p>
        </w:tc>
      </w:tr>
    </w:tbl>
    <w:p w14:paraId="1E05FED5" w14:textId="1E15F11C" w:rsidR="009517B7" w:rsidRPr="00592768" w:rsidRDefault="009517B7" w:rsidP="00DA6437">
      <w:pPr>
        <w:spacing w:before="120"/>
        <w:ind w:left="1418"/>
        <w:jc w:val="both"/>
        <w:rPr>
          <w:sz w:val="22"/>
          <w:szCs w:val="22"/>
        </w:rPr>
      </w:pPr>
    </w:p>
    <w:p w14:paraId="670DE860" w14:textId="6675C477" w:rsidR="009517B7" w:rsidRPr="00592768" w:rsidRDefault="009517B7" w:rsidP="0041746E">
      <w:pPr>
        <w:numPr>
          <w:ilvl w:val="3"/>
          <w:numId w:val="39"/>
        </w:numPr>
        <w:spacing w:before="120"/>
        <w:ind w:left="1418" w:hanging="567"/>
        <w:jc w:val="both"/>
        <w:rPr>
          <w:sz w:val="22"/>
          <w:szCs w:val="22"/>
        </w:rPr>
      </w:pPr>
      <w:r w:rsidRPr="00592768">
        <w:rPr>
          <w:sz w:val="22"/>
          <w:szCs w:val="22"/>
        </w:rPr>
        <w:t>provést celé Dílo nejpozději do data uvedeného ve sloupci „Termín dokončení“ u milníku č. 4 v Harmonogramu provádění Díla</w:t>
      </w:r>
      <w:r w:rsidR="00A817A9" w:rsidRPr="00A817A9">
        <w:rPr>
          <w:sz w:val="22"/>
          <w:szCs w:val="22"/>
        </w:rPr>
        <w:t xml:space="preserve">, tj. dle Harmonogramu provádění Díla nejpozději do </w:t>
      </w:r>
      <w:commentRangeStart w:id="25"/>
      <w:r w:rsidR="00A817A9" w:rsidRPr="001654D9">
        <w:rPr>
          <w:sz w:val="22"/>
          <w:szCs w:val="22"/>
          <w:highlight w:val="magenta"/>
        </w:rPr>
        <w:t>[●]</w:t>
      </w:r>
      <w:commentRangeEnd w:id="25"/>
      <w:r w:rsidR="001654D9">
        <w:rPr>
          <w:rStyle w:val="Odkaznakoment"/>
          <w:rFonts w:ascii="Times New Roman" w:hAnsi="Times New Roman" w:cs="Times New Roman"/>
        </w:rPr>
        <w:commentReference w:id="25"/>
      </w:r>
      <w:r w:rsidRPr="00592768">
        <w:rPr>
          <w:sz w:val="22"/>
          <w:szCs w:val="22"/>
        </w:rPr>
        <w:t>; a</w:t>
      </w:r>
    </w:p>
    <w:p w14:paraId="1B989128" w14:textId="6B1637B1" w:rsidR="009517B7" w:rsidRPr="006A2288" w:rsidRDefault="009517B7" w:rsidP="0041746E">
      <w:pPr>
        <w:numPr>
          <w:ilvl w:val="3"/>
          <w:numId w:val="39"/>
        </w:numPr>
        <w:spacing w:before="120"/>
        <w:ind w:left="1418" w:hanging="567"/>
        <w:jc w:val="both"/>
        <w:rPr>
          <w:sz w:val="22"/>
          <w:szCs w:val="22"/>
        </w:rPr>
      </w:pPr>
      <w:r w:rsidRPr="00592768">
        <w:rPr>
          <w:sz w:val="22"/>
          <w:szCs w:val="22"/>
        </w:rPr>
        <w:lastRenderedPageBreak/>
        <w:t xml:space="preserve">celé, řádně provedené Dílo předat Objednateli za podmínek uvedených v čl. </w:t>
      </w:r>
      <w:r w:rsidR="00C10E47" w:rsidRPr="00592768">
        <w:fldChar w:fldCharType="begin"/>
      </w:r>
      <w:r w:rsidR="00C10E47" w:rsidRPr="00592768">
        <w:instrText xml:space="preserve"> REF _Ref372999509 \r \h  \* MERGEFORMAT </w:instrText>
      </w:r>
      <w:r w:rsidR="00C10E47" w:rsidRPr="00592768">
        <w:fldChar w:fldCharType="separate"/>
      </w:r>
      <w:r w:rsidR="00590F97">
        <w:t>5</w:t>
      </w:r>
      <w:r w:rsidR="00C10E47" w:rsidRPr="00592768">
        <w:fldChar w:fldCharType="end"/>
      </w:r>
      <w:r w:rsidRPr="00592768">
        <w:rPr>
          <w:sz w:val="22"/>
          <w:szCs w:val="22"/>
        </w:rPr>
        <w:t xml:space="preserve"> této Smlouvy nejpozději do data uvedeného ve sloupci „Termín dokončení“ u milníku č. 6 v Harmonogramu provádění Díla</w:t>
      </w:r>
      <w:r w:rsidR="00F91D07" w:rsidRPr="00F91D07">
        <w:rPr>
          <w:sz w:val="22"/>
          <w:szCs w:val="22"/>
        </w:rPr>
        <w:t xml:space="preserve">, tj. dle Harmonogramu provádění Díla nejpozději do </w:t>
      </w:r>
      <w:commentRangeStart w:id="26"/>
      <w:r w:rsidR="00F91D07" w:rsidRPr="001654D9">
        <w:rPr>
          <w:sz w:val="22"/>
          <w:szCs w:val="22"/>
          <w:highlight w:val="magenta"/>
        </w:rPr>
        <w:t>[●]</w:t>
      </w:r>
      <w:r w:rsidRPr="00592768">
        <w:rPr>
          <w:sz w:val="22"/>
          <w:szCs w:val="22"/>
        </w:rPr>
        <w:t>.</w:t>
      </w:r>
      <w:commentRangeEnd w:id="26"/>
      <w:r w:rsidR="001654D9">
        <w:rPr>
          <w:rStyle w:val="Odkaznakoment"/>
          <w:rFonts w:ascii="Times New Roman" w:hAnsi="Times New Roman" w:cs="Times New Roman"/>
        </w:rPr>
        <w:commentReference w:id="26"/>
      </w:r>
    </w:p>
    <w:p w14:paraId="47055CAF" w14:textId="77777777" w:rsidR="00956C77" w:rsidRPr="00EA4EE4" w:rsidRDefault="00956C77" w:rsidP="00956C77">
      <w:pPr>
        <w:spacing w:before="120"/>
        <w:ind w:left="1728"/>
        <w:jc w:val="both"/>
        <w:rPr>
          <w:sz w:val="22"/>
          <w:szCs w:val="22"/>
        </w:rPr>
      </w:pPr>
    </w:p>
    <w:p w14:paraId="33C18569" w14:textId="77777777" w:rsidR="00410588" w:rsidRPr="00592768" w:rsidRDefault="009517B7" w:rsidP="00681D26">
      <w:pPr>
        <w:pStyle w:val="BBSnadpis3"/>
      </w:pPr>
      <w:bookmarkStart w:id="27" w:name="_Ref349737435"/>
      <w:bookmarkEnd w:id="18"/>
      <w:bookmarkEnd w:id="19"/>
      <w:r w:rsidRPr="00592768">
        <w:t>Smluvní strany se dohodly, že příslušná Fáze výstavby se za dokončenou považuje až současným splněním následujících podmínek:</w:t>
      </w:r>
      <w:bookmarkEnd w:id="27"/>
    </w:p>
    <w:p w14:paraId="2227CCD6" w14:textId="77777777" w:rsidR="009517B7" w:rsidRPr="00592768" w:rsidRDefault="009517B7" w:rsidP="0041746E">
      <w:pPr>
        <w:numPr>
          <w:ilvl w:val="3"/>
          <w:numId w:val="40"/>
        </w:numPr>
        <w:spacing w:before="120"/>
        <w:ind w:left="1418" w:hanging="567"/>
        <w:jc w:val="both"/>
        <w:rPr>
          <w:sz w:val="22"/>
          <w:szCs w:val="22"/>
        </w:rPr>
      </w:pPr>
      <w:r w:rsidRPr="00592768">
        <w:rPr>
          <w:sz w:val="22"/>
          <w:szCs w:val="22"/>
        </w:rPr>
        <w:t xml:space="preserve">v rámci příslušné Fáze výstavby budou ukončeny veškeré stavební práce; a </w:t>
      </w:r>
    </w:p>
    <w:p w14:paraId="6BE9F05A" w14:textId="71D908D5" w:rsidR="009517B7" w:rsidRPr="00592768" w:rsidRDefault="009517B7" w:rsidP="0041746E">
      <w:pPr>
        <w:numPr>
          <w:ilvl w:val="3"/>
          <w:numId w:val="40"/>
        </w:numPr>
        <w:spacing w:before="120"/>
        <w:ind w:left="1418" w:hanging="567"/>
        <w:jc w:val="both"/>
        <w:rPr>
          <w:sz w:val="22"/>
          <w:szCs w:val="22"/>
        </w:rPr>
      </w:pPr>
      <w:r w:rsidRPr="00592768">
        <w:rPr>
          <w:sz w:val="22"/>
          <w:szCs w:val="22"/>
        </w:rPr>
        <w:t xml:space="preserve">Objednatel písemně v Protokolu o kontrole, v němž nebudou uvedeny žádné vady, odsouhlasí dokončení příslušné Fáze výstavby, a to postupem dle čl. </w:t>
      </w:r>
      <w:r w:rsidR="00C10E47" w:rsidRPr="00592768">
        <w:fldChar w:fldCharType="begin"/>
      </w:r>
      <w:r w:rsidR="00C10E47" w:rsidRPr="00592768">
        <w:instrText xml:space="preserve"> REF _Ref349815303 \w \h  \* MERGEFORMAT </w:instrText>
      </w:r>
      <w:r w:rsidR="00C10E47" w:rsidRPr="00592768">
        <w:fldChar w:fldCharType="separate"/>
      </w:r>
      <w:r w:rsidR="00590F97" w:rsidRPr="00CD3B94">
        <w:rPr>
          <w:sz w:val="22"/>
          <w:szCs w:val="22"/>
        </w:rPr>
        <w:t>3.2</w:t>
      </w:r>
      <w:r w:rsidR="00C10E47" w:rsidRPr="00592768">
        <w:fldChar w:fldCharType="end"/>
      </w:r>
      <w:r w:rsidRPr="00592768">
        <w:rPr>
          <w:sz w:val="22"/>
          <w:szCs w:val="22"/>
        </w:rPr>
        <w:t xml:space="preserve"> této Smlouvy.</w:t>
      </w:r>
    </w:p>
    <w:p w14:paraId="08B698E5" w14:textId="77777777" w:rsidR="00123DBE" w:rsidRPr="006A2288" w:rsidRDefault="00123DBE" w:rsidP="0041746E">
      <w:pPr>
        <w:pStyle w:val="BBSnormal"/>
      </w:pPr>
    </w:p>
    <w:p w14:paraId="601447C1" w14:textId="77777777" w:rsidR="00410588" w:rsidRPr="00EA4EE4" w:rsidRDefault="009517B7" w:rsidP="00681D26">
      <w:pPr>
        <w:pStyle w:val="BBSnadpis3"/>
      </w:pPr>
      <w:bookmarkStart w:id="28" w:name="_Ref349816904"/>
      <w:r w:rsidRPr="006A2288">
        <w:t xml:space="preserve">Pokud příslušné právní předpisy neukládají Zhotoviteli povinnost provést příslušné zkoušky Díla a/nebo </w:t>
      </w:r>
      <w:r w:rsidRPr="00EA4EE4">
        <w:t>jeho jednotlivých částí již během realizace Díla, je Zhotovitel povinen tyto zkoušky provést nejpozději přede Dnem předání Díla.</w:t>
      </w:r>
      <w:bookmarkEnd w:id="28"/>
    </w:p>
    <w:p w14:paraId="0511AAA8" w14:textId="77777777" w:rsidR="00123DBE" w:rsidRPr="00592768" w:rsidRDefault="00123DBE" w:rsidP="00123DBE">
      <w:pPr>
        <w:pStyle w:val="BBSnormal"/>
      </w:pPr>
    </w:p>
    <w:p w14:paraId="11CCA5F5" w14:textId="2C416156" w:rsidR="00410588" w:rsidRPr="00592768" w:rsidRDefault="009517B7" w:rsidP="00681D26">
      <w:pPr>
        <w:pStyle w:val="BBSnadpis3"/>
      </w:pPr>
      <w:r w:rsidRPr="00592768">
        <w:t>Zhotovitel se zavazuje ode Dne předání Staveniště do Dne předání Díla vést stavební deník</w:t>
      </w:r>
      <w:r w:rsidR="00410588" w:rsidRPr="00592768">
        <w:t xml:space="preserve">, příp. jednoduchý záznam o stavbě </w:t>
      </w:r>
      <w:r w:rsidRPr="00592768">
        <w:t xml:space="preserve">ohledně postupu provádění Díla, jehož součástí budou zejména záznamy o kontrolních dnech, změnách Díla, sjednaných vícepracích či méněpracích apod., a to podle příslušných právních předpisů, zejména podle zákona </w:t>
      </w:r>
      <w:bookmarkStart w:id="29" w:name="_Hlk169699483"/>
      <w:r w:rsidR="00B35D7A" w:rsidRPr="003E6854">
        <w:t>č. </w:t>
      </w:r>
      <w:r w:rsidR="00B35D7A">
        <w:t xml:space="preserve">283/2021 Sb., </w:t>
      </w:r>
      <w:r w:rsidR="00B35D7A" w:rsidRPr="003E6854">
        <w:t xml:space="preserve">ve znění pozdějších předpisů, a vyhlášky č. </w:t>
      </w:r>
      <w:r w:rsidR="00B35D7A">
        <w:t>131/2004</w:t>
      </w:r>
      <w:r w:rsidR="00B35D7A" w:rsidRPr="003E6854">
        <w:t xml:space="preserve"> Sb., ve znění pozdějších předpisů</w:t>
      </w:r>
      <w:r w:rsidR="00B35D7A">
        <w:t xml:space="preserve">. </w:t>
      </w:r>
      <w:bookmarkEnd w:id="29"/>
    </w:p>
    <w:p w14:paraId="730760F2" w14:textId="77777777" w:rsidR="00123DBE" w:rsidRPr="00592768" w:rsidRDefault="00123DBE" w:rsidP="00123DBE">
      <w:pPr>
        <w:pStyle w:val="BBSnormal"/>
      </w:pPr>
    </w:p>
    <w:p w14:paraId="5D064D11" w14:textId="6E6A91F0" w:rsidR="008E371F" w:rsidRPr="00592768" w:rsidRDefault="009517B7" w:rsidP="00681D26">
      <w:pPr>
        <w:pStyle w:val="BBSnadpis3"/>
      </w:pPr>
      <w:r w:rsidRPr="00592768">
        <w:t>Pro účely DPH se každá Fáze výstavby považuje za dílčí plnění, které je uskutečněno dnem uvedeným v Harmonogramu provádění Díla nebo dnem dokončení příslušné Fáze výstavby, a to tím dnem, který nastane dříve.</w:t>
      </w:r>
    </w:p>
    <w:p w14:paraId="096D8C57" w14:textId="77777777" w:rsidR="008E371F" w:rsidRPr="00592768" w:rsidRDefault="008E371F" w:rsidP="008E371F">
      <w:pPr>
        <w:pStyle w:val="BBSnormal"/>
      </w:pPr>
    </w:p>
    <w:p w14:paraId="55C77C76" w14:textId="6A147C49" w:rsidR="008E371F" w:rsidRPr="00592768" w:rsidRDefault="008E371F" w:rsidP="00681D26">
      <w:pPr>
        <w:pStyle w:val="BBSnadpis3"/>
      </w:pPr>
      <w:bookmarkStart w:id="30" w:name="_Ref61346907"/>
      <w:r w:rsidRPr="00592768">
        <w:t xml:space="preserve">Pokud nastanou ve vztahu k Objednateli či Zhotoviteli okolnosti Vyšší moci, které mají negativní vliv na řádné provádění Díla v souladu s touto Smlouvou, je Objednatel oprávněn na základě písemné výzvy doručené Zhotoviteli přerušit provádění Díla, a to až na dobu </w:t>
      </w:r>
      <w:r w:rsidR="001654D9">
        <w:t>2</w:t>
      </w:r>
      <w:r w:rsidRPr="00592768">
        <w:t xml:space="preserve"> měsíců. Zhotovitel je povinen obnovit provádění Díla do </w:t>
      </w:r>
      <w:r w:rsidR="001654D9">
        <w:t>14</w:t>
      </w:r>
      <w:r w:rsidRPr="00592768">
        <w:t xml:space="preserve"> dnů od doručení oznámení Objednatele o obnovení provádění Díla Zhotoviteli. O dobu přerušení provádění Díla (včetně lhůty pro obnovení provádění Díla dle předchozí věty) se posouvají termíny uvedené v Harmonogramu provádění Díla. Zhotovitel není oprávněn požadovat po Objednateli náhradu dodatečných nákladů, které Zhotoviteli mohou vzniknout v souvislosti s přerušením provádění Díla.</w:t>
      </w:r>
      <w:bookmarkEnd w:id="30"/>
    </w:p>
    <w:p w14:paraId="60FE9B4C" w14:textId="77777777" w:rsidR="008E371F" w:rsidRPr="00592768" w:rsidRDefault="008E371F" w:rsidP="008E371F">
      <w:pPr>
        <w:pStyle w:val="BBSnormal"/>
      </w:pPr>
    </w:p>
    <w:p w14:paraId="7D1F25E9" w14:textId="691450D1" w:rsidR="00410588" w:rsidRPr="00592768" w:rsidRDefault="008E371F" w:rsidP="00681D26">
      <w:pPr>
        <w:pStyle w:val="BBSnadpis3"/>
      </w:pPr>
      <w:r w:rsidRPr="00592768">
        <w:t xml:space="preserve">Smluvní strana je oprávněna dovolávat se úpravy Vyšší moci uvedené v této Smlouvě pouze za </w:t>
      </w:r>
      <w:r w:rsidR="008B3695" w:rsidRPr="00592768">
        <w:t>předpokladu</w:t>
      </w:r>
      <w:r w:rsidRPr="00592768">
        <w:t xml:space="preserve">, že existenci okolnosti Vyšší moci oznámila druhé Smluvní straně do </w:t>
      </w:r>
      <w:r w:rsidR="001654D9">
        <w:t>3</w:t>
      </w:r>
      <w:r w:rsidRPr="00592768">
        <w:t xml:space="preserve"> dnů poté, co se o existenci okolnosti Vyšší moci dozvěděla nebo dozvědět mohla.</w:t>
      </w:r>
    </w:p>
    <w:p w14:paraId="2EFE618B" w14:textId="77777777" w:rsidR="009517B7" w:rsidRPr="00592768" w:rsidRDefault="009517B7" w:rsidP="0041746E">
      <w:pPr>
        <w:pStyle w:val="BBSnadpis2"/>
      </w:pPr>
      <w:bookmarkStart w:id="31" w:name="_Ref349815303"/>
      <w:bookmarkStart w:id="32" w:name="_Ref349134658"/>
      <w:r w:rsidRPr="00592768">
        <w:t>Kontrola dokončení jednotlivých Fází výstavby</w:t>
      </w:r>
      <w:bookmarkEnd w:id="31"/>
    </w:p>
    <w:p w14:paraId="6FF0DBBF" w14:textId="77777777" w:rsidR="00D56FD8" w:rsidRPr="00592768" w:rsidRDefault="00D56FD8">
      <w:pPr>
        <w:pStyle w:val="BBSnormal"/>
      </w:pPr>
    </w:p>
    <w:p w14:paraId="6059A512" w14:textId="1AE82B6D" w:rsidR="008E3FA8" w:rsidRDefault="00297334" w:rsidP="00681D26">
      <w:pPr>
        <w:pStyle w:val="BBSnadpis3"/>
      </w:pPr>
      <w:bookmarkStart w:id="33" w:name="_Ref349735510"/>
      <w:bookmarkStart w:id="34" w:name="_Ref349141214"/>
      <w:bookmarkStart w:id="35" w:name="_Ref349130252"/>
      <w:bookmarkEnd w:id="32"/>
      <w:r w:rsidRPr="00592768">
        <w:t xml:space="preserve">Smluvní strany se dohodly, že Objednatel po dokončení každé Fáze výstavby a před zahájením další Fáze výstavby v obvyklé provozní době (tj. od 8:00 – 18:00 hod.) provede kontrolu dokončení příslušné Fáze výstavby, a to nejpozději do </w:t>
      </w:r>
      <w:r w:rsidR="001654D9" w:rsidRPr="001654D9">
        <w:t xml:space="preserve">7 </w:t>
      </w:r>
      <w:r w:rsidRPr="001654D9">
        <w:t>pracovních dnů</w:t>
      </w:r>
      <w:r w:rsidRPr="00592768">
        <w:t xml:space="preserve"> od doručení výzvy Zhotovitele, která bude obsahovat (i) informaci, že příslušná Fáze výstavby byla, příp. bude k určitému termínu dokončena, a (</w:t>
      </w:r>
      <w:proofErr w:type="spellStart"/>
      <w:r w:rsidRPr="00592768">
        <w:t>ii</w:t>
      </w:r>
      <w:proofErr w:type="spellEnd"/>
      <w:r w:rsidRPr="00592768">
        <w:t>) termín, od něhož může Objednatel kontrolu dokončení příslušné Fáze výstavby provést.</w:t>
      </w:r>
    </w:p>
    <w:p w14:paraId="388B4E83" w14:textId="77777777" w:rsidR="00D51F95" w:rsidRPr="00D51F95" w:rsidRDefault="00D51F95" w:rsidP="00D51F95">
      <w:pPr>
        <w:pStyle w:val="BBSnormal"/>
      </w:pPr>
    </w:p>
    <w:bookmarkEnd w:id="33"/>
    <w:p w14:paraId="0FA399D9" w14:textId="77777777" w:rsidR="00D56FD8" w:rsidRPr="00592768" w:rsidRDefault="009517B7" w:rsidP="00681D26">
      <w:pPr>
        <w:pStyle w:val="BBSnadpis3"/>
      </w:pPr>
      <w:r w:rsidRPr="00592768">
        <w:t xml:space="preserve">Výsledek provedené kontroly (tj. vč. případných vad) dokončení příslušné Fáze výstavby bude zachycen v Protokolu o kontrole, který bude vyhotoven ve dvou (2) vyhotoveních, přičemž každá Smluvní strana obdrží po jednom (1) vyhotovení. </w:t>
      </w:r>
    </w:p>
    <w:p w14:paraId="1251E0F1" w14:textId="77777777" w:rsidR="00037788" w:rsidRPr="00592768" w:rsidRDefault="00037788" w:rsidP="00037788">
      <w:pPr>
        <w:pStyle w:val="BBSnormal"/>
      </w:pPr>
    </w:p>
    <w:p w14:paraId="6A2F3F7C" w14:textId="77777777" w:rsidR="00D56FD8" w:rsidRPr="00592768" w:rsidRDefault="009517B7" w:rsidP="00681D26">
      <w:pPr>
        <w:pStyle w:val="BBSnadpis3"/>
      </w:pPr>
      <w:bookmarkStart w:id="36" w:name="_Ref349816926"/>
      <w:r w:rsidRPr="00592768">
        <w:t>Zhotovitel je povinen vady uvedené v Protokolu o kontrole odstranit ve lhůtě uvedené v Protokolu o kontrole.</w:t>
      </w:r>
      <w:bookmarkEnd w:id="36"/>
      <w:r w:rsidR="00297334" w:rsidRPr="00592768">
        <w:t xml:space="preserve"> </w:t>
      </w:r>
      <w:r w:rsidRPr="00592768">
        <w:t xml:space="preserve">Pokud Zhotovitel vady neodstraní v uvedené lhůtě, je Objednatel oprávněn vadu odstranit sám a/nebo prostřednictvím třetí osoby a Zhotovitel je povinen Objednateli takto vzniklé náklady v plné výši uhradit. </w:t>
      </w:r>
    </w:p>
    <w:p w14:paraId="31A37242" w14:textId="77777777" w:rsidR="00037788" w:rsidRPr="00592768" w:rsidRDefault="00037788" w:rsidP="00037788">
      <w:pPr>
        <w:pStyle w:val="BBSnormal"/>
      </w:pPr>
    </w:p>
    <w:p w14:paraId="66630B44" w14:textId="77777777" w:rsidR="00D56FD8" w:rsidRPr="00592768" w:rsidRDefault="009517B7" w:rsidP="00681D26">
      <w:pPr>
        <w:pStyle w:val="BBSnadpis3"/>
      </w:pPr>
      <w:bookmarkStart w:id="37" w:name="_Ref349816909"/>
      <w:r w:rsidRPr="00592768">
        <w:t>Smluvní strany se dále dohodly, že Objednatel je oprávněn provést kdykoli během realizace Díla jakoukoliv kontrolu postupu realizace Díla a Zhotovitel je povinen poskytnout Objednateli za tím účelem veškeré požadované informace a veškerou nezbytnou součinnost.</w:t>
      </w:r>
      <w:bookmarkEnd w:id="37"/>
    </w:p>
    <w:p w14:paraId="00B41FE0" w14:textId="77777777" w:rsidR="00123DBE" w:rsidRPr="00592768" w:rsidRDefault="00123DBE" w:rsidP="00123DBE">
      <w:pPr>
        <w:pStyle w:val="BBSnormal"/>
      </w:pPr>
    </w:p>
    <w:p w14:paraId="193784A2" w14:textId="77777777" w:rsidR="00410588" w:rsidRPr="00592768" w:rsidRDefault="009517B7" w:rsidP="00681D26">
      <w:pPr>
        <w:pStyle w:val="BBSnadpis3"/>
      </w:pPr>
      <w:r w:rsidRPr="00592768">
        <w:t>Zjistí-li Objednatel při kontrole činěné dle tohoto ustanovení Smlouvy, že Zhotovitel porušuje podstatným způsobem jakékoli ustanovení této Smlouvy a/nebo že postupem Zhotovitele může být řádné provedení Díla a/nebo Fáze výstavby vážným způsobem ohroženo, je Objednatel oprávněn vyzvat Zhotovitele k nápravě v přiměřené lhůtě, a není-li náprava zjednána, od této Smlouvy odstoupit.</w:t>
      </w:r>
    </w:p>
    <w:p w14:paraId="01E7ED6F" w14:textId="77777777" w:rsidR="00123DBE" w:rsidRPr="00592768" w:rsidRDefault="00123DBE" w:rsidP="00123DBE">
      <w:pPr>
        <w:pStyle w:val="BBSnormal"/>
      </w:pPr>
    </w:p>
    <w:p w14:paraId="398C6B3E" w14:textId="77777777" w:rsidR="00410588" w:rsidRPr="00FE51E8" w:rsidRDefault="009517B7" w:rsidP="0041746E">
      <w:pPr>
        <w:pStyle w:val="BBSnadpis1"/>
      </w:pPr>
      <w:bookmarkStart w:id="38" w:name="_Ref352331381"/>
      <w:bookmarkStart w:id="39" w:name="_Ref349145926"/>
      <w:r w:rsidRPr="00FE51E8">
        <w:t>Cena a</w:t>
      </w:r>
      <w:r w:rsidR="00123DBE" w:rsidRPr="00FE51E8">
        <w:t> </w:t>
      </w:r>
      <w:proofErr w:type="spellStart"/>
      <w:r w:rsidRPr="00FE51E8">
        <w:t>splatnost</w:t>
      </w:r>
      <w:bookmarkEnd w:id="38"/>
      <w:proofErr w:type="spellEnd"/>
    </w:p>
    <w:p w14:paraId="5AFAF64A" w14:textId="77777777" w:rsidR="009517B7" w:rsidRPr="00592768" w:rsidRDefault="009517B7" w:rsidP="0041746E">
      <w:pPr>
        <w:pStyle w:val="BBSnadpis2"/>
      </w:pPr>
      <w:bookmarkStart w:id="40" w:name="_Ref349736707"/>
      <w:r w:rsidRPr="00592768">
        <w:t>Cena</w:t>
      </w:r>
    </w:p>
    <w:p w14:paraId="68C755FD" w14:textId="77777777" w:rsidR="00123DBE" w:rsidRPr="006A2288" w:rsidRDefault="00123DBE" w:rsidP="00123DBE">
      <w:pPr>
        <w:pStyle w:val="BBSnormal"/>
      </w:pPr>
    </w:p>
    <w:p w14:paraId="423AB456" w14:textId="6A1D17C8" w:rsidR="00410588" w:rsidRPr="00592768" w:rsidRDefault="009517B7" w:rsidP="00681D26">
      <w:pPr>
        <w:pStyle w:val="BBSnadpis3"/>
      </w:pPr>
      <w:bookmarkStart w:id="41" w:name="_Ref352343634"/>
      <w:r w:rsidRPr="00EA4EE4">
        <w:t xml:space="preserve">Smluvní strany se dohodly, že Objednatel zaplatí Zhotoviteli za řádně provedené Dílo </w:t>
      </w:r>
      <w:r w:rsidRPr="00592768">
        <w:t xml:space="preserve">cenu ve výši </w:t>
      </w:r>
      <w:proofErr w:type="gramStart"/>
      <w:r w:rsidRPr="00BD17B6">
        <w:rPr>
          <w:highlight w:val="yellow"/>
        </w:rPr>
        <w:t xml:space="preserve">[  </w:t>
      </w:r>
      <w:proofErr w:type="gramEnd"/>
      <w:r w:rsidRPr="00BD17B6">
        <w:rPr>
          <w:highlight w:val="yellow"/>
        </w:rPr>
        <w:t xml:space="preserve"> ],-</w:t>
      </w:r>
      <w:r w:rsidRPr="00592768">
        <w:t xml:space="preserve"> Kč (slovy</w:t>
      </w:r>
      <w:r w:rsidRPr="00BD17B6">
        <w:rPr>
          <w:highlight w:val="yellow"/>
        </w:rPr>
        <w:t>: [   ]</w:t>
      </w:r>
      <w:r w:rsidRPr="00592768">
        <w:t xml:space="preserve"> korun českých) bez DPH (dále jen „</w:t>
      </w:r>
      <w:r w:rsidRPr="00592768">
        <w:rPr>
          <w:b/>
        </w:rPr>
        <w:t>Cena</w:t>
      </w:r>
      <w:r w:rsidRPr="00592768">
        <w:t xml:space="preserve">“). </w:t>
      </w:r>
      <w:r w:rsidR="00754E44" w:rsidRPr="00592768">
        <w:t>Cena bude navýšena o DPH dle platných a účinných právních předpisů</w:t>
      </w:r>
      <w:r w:rsidRPr="00592768">
        <w:t>.</w:t>
      </w:r>
      <w:bookmarkEnd w:id="41"/>
    </w:p>
    <w:p w14:paraId="61251085" w14:textId="77777777" w:rsidR="00123DBE" w:rsidRPr="00592768" w:rsidRDefault="00123DBE" w:rsidP="00123DBE">
      <w:pPr>
        <w:pStyle w:val="BBSnormal"/>
      </w:pPr>
    </w:p>
    <w:p w14:paraId="65F7B0E1" w14:textId="0CD33402" w:rsidR="00410588" w:rsidRPr="00592768" w:rsidRDefault="009517B7" w:rsidP="00681D26">
      <w:pPr>
        <w:pStyle w:val="BBSnadpis3"/>
      </w:pPr>
      <w:r w:rsidRPr="00592768">
        <w:t xml:space="preserve">Smluvní strany se dohodly, že </w:t>
      </w:r>
      <w:bookmarkEnd w:id="40"/>
      <w:r w:rsidRPr="00592768">
        <w:t>Cena je cenou konečnou a nebude navyšována</w:t>
      </w:r>
      <w:r w:rsidR="00754E44" w:rsidRPr="00592768">
        <w:t xml:space="preserve"> (kromě případné DPH dle </w:t>
      </w:r>
      <w:r w:rsidR="00754E44" w:rsidRPr="00592768">
        <w:fldChar w:fldCharType="begin"/>
      </w:r>
      <w:r w:rsidR="00754E44" w:rsidRPr="00592768">
        <w:instrText xml:space="preserve"> REF _Ref352343634 \r \h </w:instrText>
      </w:r>
      <w:r w:rsidR="00754E44" w:rsidRPr="00592768">
        <w:fldChar w:fldCharType="separate"/>
      </w:r>
      <w:r w:rsidR="00590F97">
        <w:t>4.1.1</w:t>
      </w:r>
      <w:r w:rsidR="00754E44" w:rsidRPr="00592768">
        <w:fldChar w:fldCharType="end"/>
      </w:r>
      <w:r w:rsidR="00754E44" w:rsidRPr="00592768">
        <w:t>)</w:t>
      </w:r>
      <w:r w:rsidRPr="00592768">
        <w:t xml:space="preserve">, a to ani v případě, že v průběhu realizace Díla Zhotovitel zjistí, že je třeba provést další práce a/nebo výkony, či si Dílo vyžádá jiné úsilí a/nebo náklady, s nimiž původně nepočítal. Smluvní strany výslovně sjednávají, že jakékoli další práce a/nebo výkony, které nebudou Smluvními stranami písemně dohodnuté </w:t>
      </w:r>
      <w:r w:rsidR="00617583">
        <w:t xml:space="preserve">způsobem dle čl. </w:t>
      </w:r>
      <w:r w:rsidR="00617583">
        <w:fldChar w:fldCharType="begin"/>
      </w:r>
      <w:r w:rsidR="00617583">
        <w:instrText xml:space="preserve"> REF _Ref379562716 \r \h </w:instrText>
      </w:r>
      <w:r w:rsidR="00617583">
        <w:fldChar w:fldCharType="separate"/>
      </w:r>
      <w:r w:rsidR="00590F97">
        <w:t>4.1.6</w:t>
      </w:r>
      <w:r w:rsidR="00617583">
        <w:fldChar w:fldCharType="end"/>
      </w:r>
      <w:r w:rsidR="00617583">
        <w:t xml:space="preserve"> </w:t>
      </w:r>
      <w:r w:rsidRPr="00592768">
        <w:t>této Smlouv</w:t>
      </w:r>
      <w:r w:rsidR="005C7D73">
        <w:t>y</w:t>
      </w:r>
      <w:r w:rsidRPr="00592768">
        <w:t>, jdou k tíži Zhotovitele, a to bez jakéhokoli nároku Zhotovitele na jejich kompenzaci ze strany Objednatele. Zhotovitel na sebe bere veškerá nebezpečí změny okolností v průběhu provádění Díla.</w:t>
      </w:r>
      <w:r w:rsidR="00E8716E">
        <w:t xml:space="preserve"> </w:t>
      </w:r>
      <w:r w:rsidR="00E8716E" w:rsidRPr="006811A0">
        <w:t xml:space="preserve">Zhotovitel nemá právo žádat jakoukoli dodatečnou úplatu nad rámec Ceny za provedení plnění, které vyplývá z kteréhokoli z podkladů pro provedení Díla dle čl. 2.2.1 této Smlouvy, a to ani v případě rozporů mezi těmito podklady. Při poskytnutí plnění obsažených v kterémkoli z podkladů pro provedení Díla dle čl. 2.2.1 této Smlouvy Zhotovitelem se jedná o </w:t>
      </w:r>
      <w:proofErr w:type="spellStart"/>
      <w:r w:rsidR="00E8716E" w:rsidRPr="006811A0">
        <w:t>poskynutí</w:t>
      </w:r>
      <w:proofErr w:type="spellEnd"/>
      <w:r w:rsidR="00E8716E" w:rsidRPr="006811A0">
        <w:t xml:space="preserve"> plnění v rámci sjednaného předmětu Díla.</w:t>
      </w:r>
    </w:p>
    <w:p w14:paraId="6A499D86" w14:textId="77777777" w:rsidR="00123DBE" w:rsidRPr="006A2288" w:rsidRDefault="00123DBE" w:rsidP="00123DBE">
      <w:pPr>
        <w:pStyle w:val="BBSnormal"/>
      </w:pPr>
    </w:p>
    <w:p w14:paraId="252D0C33" w14:textId="2979EE4E" w:rsidR="00410588" w:rsidRPr="00EA4EE4" w:rsidRDefault="009517B7" w:rsidP="00681D26">
      <w:pPr>
        <w:pStyle w:val="BBSnadpis3"/>
      </w:pPr>
      <w:r w:rsidRPr="00EA4EE4">
        <w:t xml:space="preserve">Pro vyloučení pochybností Smluvní strany výslovně prohlašují, že Cena obsahuje také odměnu za veškeré výkony a/nebo práce uvedené v příloze č. </w:t>
      </w:r>
      <w:r w:rsidR="00657E0F">
        <w:t>8</w:t>
      </w:r>
      <w:r w:rsidR="00657E0F" w:rsidRPr="00EA4EE4">
        <w:t xml:space="preserve"> </w:t>
      </w:r>
      <w:r w:rsidRPr="00EA4EE4">
        <w:t>této Smlouvy.</w:t>
      </w:r>
    </w:p>
    <w:p w14:paraId="4C39D74B" w14:textId="77777777" w:rsidR="00123DBE" w:rsidRPr="00592768" w:rsidRDefault="00123DBE" w:rsidP="00123DBE">
      <w:pPr>
        <w:pStyle w:val="BBSnormal"/>
      </w:pPr>
    </w:p>
    <w:p w14:paraId="62053F1F" w14:textId="46E8D989" w:rsidR="00410588" w:rsidRPr="00592768" w:rsidRDefault="009517B7" w:rsidP="00681D26">
      <w:pPr>
        <w:pStyle w:val="BBSnadpis3"/>
      </w:pPr>
      <w:r w:rsidRPr="00592768">
        <w:t>Pro vyloučení pochybností Smluvní strany výslovně prohlašují, že veškeré administrativní, správní a jiné poplatky spojené s realizací Díla, příp. se zajištěním činností potřebných pro realizaci Díla jdou k tíži Zhotovitele bez nároku na jejich kompenzaci ze strany Objednatele.</w:t>
      </w:r>
      <w:r w:rsidR="008E3FA8" w:rsidRPr="00592768">
        <w:t xml:space="preserve"> V dohodnuté Ceně jsou obsaženy veškeré výkony, které náleží k úplnému a řádnému provedení Díla, a dohodnutá Cena zahrnuje rovněž veškeré vedlejší náklady, které Zhotoviteli při provádění Díla vzniknou.</w:t>
      </w:r>
      <w:r w:rsidR="009E0F6C" w:rsidRPr="00592768">
        <w:t xml:space="preserve"> Případné </w:t>
      </w:r>
      <w:r w:rsidR="009E0F6C" w:rsidRPr="00592768">
        <w:lastRenderedPageBreak/>
        <w:t>dodatečně zjištěné dílčí chyby, popř. omyly, v kalkulaci Ceny nezakládají Zhotoviteli právo na změnu dohodnuté Ceny.</w:t>
      </w:r>
    </w:p>
    <w:p w14:paraId="39E2F425" w14:textId="77777777" w:rsidR="000F4FF7" w:rsidRPr="00592768" w:rsidRDefault="000F4FF7" w:rsidP="000F4FF7">
      <w:pPr>
        <w:pStyle w:val="BBSnormal"/>
      </w:pPr>
    </w:p>
    <w:p w14:paraId="7E537128" w14:textId="77777777" w:rsidR="00123DBE" w:rsidRPr="00592768" w:rsidRDefault="00123DBE" w:rsidP="00123DBE">
      <w:pPr>
        <w:pStyle w:val="BBSnormal"/>
      </w:pPr>
    </w:p>
    <w:p w14:paraId="6229171F" w14:textId="77777777" w:rsidR="00410588" w:rsidRPr="00592768" w:rsidRDefault="009517B7" w:rsidP="00681D26">
      <w:pPr>
        <w:pStyle w:val="BBSnadpis3"/>
      </w:pPr>
      <w:r w:rsidRPr="00592768">
        <w:t>Smluvní strany pro účely této Smlouvy vylučují aplikaci § 2611 Občanského zákoníku a prohlašují, že sjednaná splatnost Ceny je přiměřená ve vztahu k jednotlivým Fázím výstavby.</w:t>
      </w:r>
    </w:p>
    <w:p w14:paraId="5D68E962" w14:textId="77777777" w:rsidR="00123DBE" w:rsidRPr="00592768" w:rsidRDefault="00123DBE" w:rsidP="00123DBE">
      <w:pPr>
        <w:pStyle w:val="BBSnormal"/>
      </w:pPr>
    </w:p>
    <w:p w14:paraId="1CCE4EBD" w14:textId="1CE1BC5B" w:rsidR="00410588" w:rsidRPr="00592768" w:rsidRDefault="009517B7" w:rsidP="00681D26">
      <w:pPr>
        <w:pStyle w:val="BBSnadpis3"/>
      </w:pPr>
      <w:bookmarkStart w:id="42" w:name="_Ref379562716"/>
      <w:r w:rsidRPr="00592768">
        <w:t xml:space="preserve">Smluvní strany se dohodly, že </w:t>
      </w:r>
      <w:r w:rsidR="004A016B" w:rsidRPr="004A016B">
        <w:t xml:space="preserve">Zhotovitel je povinen vyhovět požadavku Objednatele ne provedení změn Díla (víceprací/méněprací). Smluvní strany se dohodly, že jakékoli změny Díla spočívající v provedení víceprací je možné zahájit a realizovat pouze na základě Změnového listu odsouhlaseného a podepsaného zástupcem Objednatele. Zhotovitel nesmí zahájit a realizovat vícepráce před doručením Změnového listu odsouhlaseného a podepsaného zástupcem Objednatele Zhotoviteli. Vícepráce budou oceněny na základě jednotkových cen uvedených </w:t>
      </w:r>
      <w:r w:rsidR="004A016B" w:rsidRPr="00060DBE">
        <w:t xml:space="preserve">v Položkovém rozpočtu. V případě, že příslušné položky, které jsou předmětem víceprací, nejsou obsaženy v Položkovém rozpočtu, bude jejich ocenění provedeno na základě ceníku ÚRS platného pro kalendářní čtvrtletí, ve kterém mají být </w:t>
      </w:r>
      <w:proofErr w:type="spellStart"/>
      <w:r w:rsidR="004A016B" w:rsidRPr="00060DBE">
        <w:t>vícpráce</w:t>
      </w:r>
      <w:proofErr w:type="spellEnd"/>
      <w:r w:rsidR="004A016B" w:rsidRPr="00060DBE">
        <w:t xml:space="preserve"> dle Změnového listu podepsaného Smluvními stranami zahájeny. Méněpráce budou oceněny na základě jednotkových cen uvedených v Položkovém rozpočtu. </w:t>
      </w:r>
      <w:r w:rsidR="004A016B" w:rsidRPr="000C73E1">
        <w:t>Zhotovitel se zavazuje předložit Objednateli návrh závěrečného vyúčtování Díla nejpozději do třiceti (30) dnů ode Dne předání Díla.</w:t>
      </w:r>
      <w:r w:rsidR="004A016B" w:rsidRPr="00060DBE">
        <w:t xml:space="preserve"> Po odsouhlasení rozsahu víceprací/méněprací provedených na základě Změnových listů ze strany Objednatele uzavřou Smluvní strany dodatek ke Smlouvě, jehož obsahem bude specifikace víceprací/méněprací a jejich dopad na Cenu</w:t>
      </w:r>
      <w:r w:rsidR="004A016B" w:rsidRPr="004A016B">
        <w:t xml:space="preserve"> a případně Harmonogram provádění Díla. </w:t>
      </w:r>
      <w:r w:rsidRPr="00592768">
        <w:t xml:space="preserve">Veškeré vícepráce a méněpráce spojené s realizací Díla vyúčtuje Zhotovitel Objednateli </w:t>
      </w:r>
      <w:r w:rsidR="00F77747" w:rsidRPr="00F77747">
        <w:t>v</w:t>
      </w:r>
      <w:r w:rsidR="00F77747">
        <w:t> </w:t>
      </w:r>
      <w:r w:rsidR="00F77747" w:rsidRPr="00F77747">
        <w:t xml:space="preserve">konečné faktuře. Zhotovitel vystaví konečnou fakturu a doručí ji Objednateli nejpozději do třiceti (30) kalendářních dnů od uzavření dodatku ke Smlouvě podle předchozí věty, ne však dříve, než Zhotovitel odstraní vady a nedodělky Díla zachycené v Protokolu o předání Díla a Smluvní strany </w:t>
      </w:r>
      <w:proofErr w:type="gramStart"/>
      <w:r w:rsidR="00F77747" w:rsidRPr="00F77747">
        <w:t>podepíší</w:t>
      </w:r>
      <w:proofErr w:type="gramEnd"/>
      <w:r w:rsidR="00F77747" w:rsidRPr="00F77747">
        <w:t xml:space="preserve"> Protokol o odstranění vad a nedodělků. </w:t>
      </w:r>
      <w:r w:rsidR="00852547">
        <w:t>V</w:t>
      </w:r>
      <w:r w:rsidR="00852547" w:rsidRPr="00592768">
        <w:t xml:space="preserve">yúčtované </w:t>
      </w:r>
      <w:r w:rsidRPr="00592768">
        <w:t xml:space="preserve">vícepráce či méněpráce uhradí příslušná Smluvní strana druhé Smluvní straně, a to do třiceti (30) kalendářních dnů </w:t>
      </w:r>
      <w:r w:rsidR="00983EA5" w:rsidRPr="00983EA5">
        <w:t>od doručení konečné faktury Objednateli</w:t>
      </w:r>
      <w:r w:rsidRPr="00592768">
        <w:t xml:space="preserve">, a to bezhotovostním převodem na bankovní účet </w:t>
      </w:r>
      <w:bookmarkStart w:id="43" w:name="_Hlk149136075"/>
      <w:r w:rsidR="00BB4519">
        <w:t>Objednatele</w:t>
      </w:r>
      <w:r w:rsidR="00BB4519" w:rsidRPr="00F42575">
        <w:t xml:space="preserve"> uvedený v záhlaví této Smlouvy nebo na bankovní účet </w:t>
      </w:r>
      <w:r w:rsidR="00BB4519">
        <w:t>Zhotovitele</w:t>
      </w:r>
      <w:r w:rsidR="00BB4519" w:rsidRPr="00F42575">
        <w:t xml:space="preserve"> uvedený v Kmenových datech</w:t>
      </w:r>
      <w:bookmarkEnd w:id="43"/>
      <w:r w:rsidRPr="00592768">
        <w:t>. Objednatel je výslovně oprávněn započítat jakékoli vyúčtované vícepráce či méněpráce vůči pohledávkám Zhotovitele za Objednatelem z této Smlouvy.</w:t>
      </w:r>
      <w:bookmarkEnd w:id="42"/>
    </w:p>
    <w:p w14:paraId="31AF5EFC" w14:textId="77777777" w:rsidR="00123DBE" w:rsidRPr="00592768" w:rsidRDefault="00123DBE" w:rsidP="00123DBE">
      <w:pPr>
        <w:pStyle w:val="BBSnormal"/>
      </w:pPr>
    </w:p>
    <w:p w14:paraId="2FDBB779" w14:textId="53667828" w:rsidR="00410588" w:rsidRPr="00592768" w:rsidRDefault="009517B7" w:rsidP="00681D26">
      <w:pPr>
        <w:pStyle w:val="BBSnadpis3"/>
      </w:pPr>
      <w:bookmarkStart w:id="44" w:name="_Ref175067638"/>
      <w:r w:rsidRPr="00592768">
        <w:t xml:space="preserve">Změnovými listy dle této Smlouvy se rozumí dokument odsouhlasený a podepsaný oběma Smluvními stranami, který popisuje odsouhlasenou změnu </w:t>
      </w:r>
      <w:r w:rsidR="00F67356" w:rsidRPr="00F67356">
        <w:t>předmětu Díla vymezeného v podkladech pro provedení Díla, jehož vzor je připojen k této Smlouvě jako příloha č. 1</w:t>
      </w:r>
      <w:r w:rsidR="00204C7D">
        <w:t>6</w:t>
      </w:r>
      <w:r w:rsidR="00F67356" w:rsidRPr="00F67356">
        <w:t xml:space="preserve"> (dále jen „</w:t>
      </w:r>
      <w:r w:rsidR="00F67356" w:rsidRPr="00DA6437">
        <w:rPr>
          <w:b/>
        </w:rPr>
        <w:t>Změnový list</w:t>
      </w:r>
      <w:r w:rsidR="00F67356" w:rsidRPr="00F67356">
        <w:t xml:space="preserve">“). Za Objednatele je k podpisu Změnového listu oprávněn kromě členů statutárního orgánu a zplnomocněných zástupců Objednatele rovněž projektový manažer uvedený na titulní straně této Smlouvy nebo písemně určený Objednatelem. </w:t>
      </w:r>
      <w:bookmarkEnd w:id="44"/>
    </w:p>
    <w:p w14:paraId="1B1A7334" w14:textId="77777777" w:rsidR="009517B7" w:rsidRPr="00592768" w:rsidRDefault="009517B7" w:rsidP="0041746E">
      <w:pPr>
        <w:pStyle w:val="BBSnadpis2"/>
      </w:pPr>
      <w:r w:rsidRPr="00592768">
        <w:t>Splatnost Ceny</w:t>
      </w:r>
    </w:p>
    <w:p w14:paraId="60C247FD" w14:textId="77777777" w:rsidR="00123DBE" w:rsidRPr="00592768" w:rsidRDefault="00123DBE" w:rsidP="00123DBE">
      <w:pPr>
        <w:pStyle w:val="BBSnormal"/>
      </w:pPr>
    </w:p>
    <w:p w14:paraId="1850944C" w14:textId="6728EB58" w:rsidR="00410588" w:rsidRPr="00592768" w:rsidRDefault="009517B7" w:rsidP="00681D26">
      <w:pPr>
        <w:pStyle w:val="BBSnadpis3"/>
      </w:pPr>
      <w:bookmarkStart w:id="45" w:name="_Ref349737774"/>
      <w:r w:rsidRPr="00592768">
        <w:t xml:space="preserve">Smluvní strany se dohodly, že Objednatel zaplatí Zhotoviteli Cenu po částech. </w:t>
      </w:r>
      <w:bookmarkStart w:id="46" w:name="_Hlk33445600"/>
      <w:r w:rsidR="006D785B" w:rsidRPr="00592768">
        <w:t>Veškeré platby dle této Smlouvy budou uskutečněny na základě písemného dokladu (faktury), u plátců DPH pak na základě daňového dokladu vystaveného v souladu s příslušnými právními předpisy.</w:t>
      </w:r>
      <w:bookmarkEnd w:id="46"/>
      <w:r w:rsidR="006D785B" w:rsidRPr="00592768">
        <w:t xml:space="preserve"> </w:t>
      </w:r>
      <w:r w:rsidRPr="00592768">
        <w:t xml:space="preserve">Jednotlivé části Ceny zaplatí Objednatel Zhotoviteli vždy: </w:t>
      </w:r>
    </w:p>
    <w:p w14:paraId="6655E3DA" w14:textId="77777777" w:rsidR="00123DBE" w:rsidRPr="00592768" w:rsidRDefault="00123DBE" w:rsidP="00123DBE">
      <w:pPr>
        <w:pStyle w:val="BBSnormal"/>
      </w:pPr>
    </w:p>
    <w:p w14:paraId="0812FD89" w14:textId="77777777" w:rsidR="009517B7" w:rsidRPr="00592768" w:rsidRDefault="009517B7" w:rsidP="0041746E">
      <w:pPr>
        <w:numPr>
          <w:ilvl w:val="3"/>
          <w:numId w:val="41"/>
        </w:numPr>
        <w:spacing w:before="120"/>
        <w:ind w:left="1418" w:hanging="567"/>
        <w:jc w:val="both"/>
        <w:rPr>
          <w:sz w:val="22"/>
          <w:szCs w:val="22"/>
        </w:rPr>
      </w:pPr>
      <w:r w:rsidRPr="00592768">
        <w:rPr>
          <w:sz w:val="22"/>
          <w:szCs w:val="22"/>
        </w:rPr>
        <w:lastRenderedPageBreak/>
        <w:t xml:space="preserve">po dokončení příslušné Fáze výstavby, resp. celého Díla, a to dle jednotlivých plateb uvedených ve sloupci „Platební kalendář“ v Harmonogramu provádění Díla, a </w:t>
      </w:r>
    </w:p>
    <w:p w14:paraId="5B95345A" w14:textId="77777777" w:rsidR="009517B7" w:rsidRPr="00592768" w:rsidRDefault="009517B7" w:rsidP="0041746E">
      <w:pPr>
        <w:numPr>
          <w:ilvl w:val="3"/>
          <w:numId w:val="41"/>
        </w:numPr>
        <w:spacing w:before="120"/>
        <w:ind w:left="1418" w:hanging="567"/>
        <w:jc w:val="both"/>
        <w:rPr>
          <w:sz w:val="22"/>
          <w:szCs w:val="22"/>
        </w:rPr>
      </w:pPr>
      <w:r w:rsidRPr="00592768">
        <w:rPr>
          <w:sz w:val="22"/>
          <w:szCs w:val="22"/>
        </w:rPr>
        <w:t>na základě faktur vystavených Zhotovitelem a doručených Objednateli ve lhůtách a za podmínek uvedených ve sloupci „Podmínky vystavení a doručení faktury“ v Harmonogramu provádění Díla.</w:t>
      </w:r>
    </w:p>
    <w:p w14:paraId="06065AC2" w14:textId="77777777" w:rsidR="00AF4CA8" w:rsidRPr="00592768" w:rsidRDefault="00AF4CA8" w:rsidP="00321972">
      <w:pPr>
        <w:spacing w:before="120"/>
        <w:ind w:left="1728"/>
        <w:jc w:val="both"/>
        <w:rPr>
          <w:sz w:val="22"/>
          <w:szCs w:val="22"/>
        </w:rPr>
      </w:pPr>
    </w:p>
    <w:p w14:paraId="3CD473D5" w14:textId="77777777" w:rsidR="00410588" w:rsidRPr="00592768" w:rsidRDefault="009517B7" w:rsidP="00681D26">
      <w:pPr>
        <w:pStyle w:val="BBSnadpis3"/>
      </w:pPr>
      <w:r w:rsidRPr="00592768">
        <w:rPr>
          <w:szCs w:val="22"/>
        </w:rPr>
        <w:t xml:space="preserve">Smluvní strany se dohodly, že splatnost všech faktur vystavených na </w:t>
      </w:r>
      <w:r w:rsidRPr="00592768">
        <w:t>základě této Smlouvy bude třicet (30) kalendářních dnů od jejich doručení Objednateli. Každá faktura bude obsahovat veškeré náležitosti daňového dokladu, které jsou vyžadovány příslušnými právními předpisy, jinak bude Objednatelem Zhotoviteli vrácena k přepracování. V takovém případě je Zhotovitel povinen vystavit novou fakturu s novým datem splatnosti. Původní faktura nemá vůči Objednateli žádné právní účinky.</w:t>
      </w:r>
    </w:p>
    <w:p w14:paraId="3D6C846D" w14:textId="77777777" w:rsidR="00123DBE" w:rsidRPr="00592768" w:rsidRDefault="00123DBE" w:rsidP="00123DBE">
      <w:pPr>
        <w:pStyle w:val="BBSnormal"/>
      </w:pPr>
    </w:p>
    <w:p w14:paraId="07211F78" w14:textId="24BD0506" w:rsidR="00410588" w:rsidRPr="00592768" w:rsidRDefault="009517B7" w:rsidP="00681D26">
      <w:pPr>
        <w:pStyle w:val="BBSnadpis3"/>
      </w:pPr>
      <w:r w:rsidRPr="00592768">
        <w:t xml:space="preserve">Smluvní strany se dále dohodly, že Cenu, resp. jednotlivé části Ceny uhradí Objednatel Zhotoviteli bezhotovostním převodem na bankovní účet Zhotovitele uvedený </w:t>
      </w:r>
      <w:r w:rsidR="00BB4519" w:rsidRPr="001A733C">
        <w:rPr>
          <w:szCs w:val="22"/>
        </w:rPr>
        <w:t>v Kmenových datech</w:t>
      </w:r>
      <w:r w:rsidRPr="00592768">
        <w:t>, přičemž Smluvní strany se dohodly, že každá ze Smluvních stran nese bankovní poplatky své banky. Za termín úhrady se považuje okamžik odepsání peněžních prostředků z bankovního účtu Objednatele.</w:t>
      </w:r>
    </w:p>
    <w:p w14:paraId="1CC0F837" w14:textId="50FCC271" w:rsidR="00123DBE" w:rsidRPr="00592768" w:rsidRDefault="00123DBE" w:rsidP="00123DBE">
      <w:pPr>
        <w:pStyle w:val="BBSnormal"/>
      </w:pPr>
    </w:p>
    <w:p w14:paraId="408D2A18" w14:textId="2012518F" w:rsidR="00592768" w:rsidRPr="00592768" w:rsidRDefault="00592768" w:rsidP="00681D26">
      <w:pPr>
        <w:pStyle w:val="BBSnadpis3"/>
      </w:pPr>
      <w:bookmarkStart w:id="47" w:name="_Hlk107582869"/>
      <w:bookmarkStart w:id="48" w:name="_Ref103938176"/>
      <w:r w:rsidRPr="00592768">
        <w:t>Zhotovitel</w:t>
      </w:r>
      <w:bookmarkEnd w:id="47"/>
      <w:r w:rsidRPr="00592768">
        <w:t xml:space="preserve"> má povinnost doručovat Objednateli faktury a daňové doklady výlučně prostřednictvím elektronické pošty ve formě prostého e-mailu bez zaručeného elektronického podpisu, a to na e-mail Objednatele: </w:t>
      </w:r>
      <w:hyperlink r:id="rId21" w:history="1">
        <w:r w:rsidRPr="00592768">
          <w:rPr>
            <w:rStyle w:val="Hypertextovodkaz"/>
            <w:szCs w:val="22"/>
          </w:rPr>
          <w:t>invoice@LCZ.costs.invoice.schwarz</w:t>
        </w:r>
      </w:hyperlink>
      <w:r w:rsidRPr="00592768">
        <w:t xml:space="preserve">. Zhotovitel je povinen dodržovat veškeré podmínky Objednatele pro doručování faktur a daňových dokladů, které jsou stanovené v příloze č. </w:t>
      </w:r>
      <w:r w:rsidR="00657E0F">
        <w:t>10</w:t>
      </w:r>
      <w:r w:rsidRPr="00592768">
        <w:t xml:space="preserve"> této Smlouvy (dále jen „</w:t>
      </w:r>
      <w:r w:rsidRPr="00592768">
        <w:rPr>
          <w:b/>
        </w:rPr>
        <w:t>Podmínky</w:t>
      </w:r>
      <w:r w:rsidRPr="00592768">
        <w:t>“).</w:t>
      </w:r>
      <w:bookmarkEnd w:id="48"/>
      <w:r w:rsidRPr="00592768">
        <w:t xml:space="preserve"> </w:t>
      </w:r>
    </w:p>
    <w:p w14:paraId="0294C319" w14:textId="77777777" w:rsidR="00592768" w:rsidRPr="006A2288" w:rsidRDefault="00592768" w:rsidP="00592768">
      <w:pPr>
        <w:pStyle w:val="BBSnormal"/>
      </w:pPr>
    </w:p>
    <w:p w14:paraId="0BBC3A6D" w14:textId="26B23FD3" w:rsidR="00592768" w:rsidRPr="00C84A8B" w:rsidRDefault="00592768" w:rsidP="00681D26">
      <w:pPr>
        <w:pStyle w:val="BBSnadpis3"/>
      </w:pPr>
      <w:r w:rsidRPr="006A2288">
        <w:t xml:space="preserve">Pokud Zhotovitel nedodrží při elektronickém doručování daňových dokladů ve formě prostého e-mailu bez zaručeného elektronického podpisu Podmínky, nebyla v tomto případě faktura nebo daňový doklad řádně doručena, nenastávají žádné účinky spojené s doručením faktury nebo daňového dokladu a Objednatel o tom bude Zhotovitele informovat prostřednictvím elektronické pošty, a to na e-mailovou adresu, ze které byl Objednateli e-mail bez zaručeného elektronického podpisu s fakturou nebo daňovým dokladem zaslán. Smluvní strany výslovně ujednávají, že v případě porušení ustanovení článku </w:t>
      </w:r>
      <w:r w:rsidRPr="00C84A8B">
        <w:fldChar w:fldCharType="begin"/>
      </w:r>
      <w:r w:rsidRPr="00FE51E8">
        <w:instrText xml:space="preserve"> REF _Ref103938176 \r \h  \* MERGEFORMAT </w:instrText>
      </w:r>
      <w:r w:rsidRPr="00C84A8B">
        <w:fldChar w:fldCharType="separate"/>
      </w:r>
      <w:r w:rsidR="00590F97">
        <w:t>4.2.4</w:t>
      </w:r>
      <w:r w:rsidRPr="00C84A8B">
        <w:fldChar w:fldCharType="end"/>
      </w:r>
      <w:r w:rsidRPr="00592768">
        <w:t xml:space="preserve"> této Smlouvy a/nebo Podmínek nenastávají účinky doručení faktury nebo daňového dokladu ani tehdy, pokud by právní předpis jinak považoval fakturu nebo daňový doklad za doručený (například při dojití do sféry dispozice jiným způsobem než dle této Smlouvy nebo v důsledku zákonné fikce).</w:t>
      </w:r>
    </w:p>
    <w:p w14:paraId="35719625" w14:textId="77777777" w:rsidR="00592768" w:rsidRPr="00592768" w:rsidRDefault="00592768" w:rsidP="00123DBE">
      <w:pPr>
        <w:pStyle w:val="BBSnormal"/>
      </w:pPr>
    </w:p>
    <w:p w14:paraId="31FF239B" w14:textId="77777777" w:rsidR="00410588" w:rsidRPr="00FE51E8" w:rsidRDefault="009517B7" w:rsidP="0041746E">
      <w:pPr>
        <w:pStyle w:val="BBSnadpis1"/>
      </w:pPr>
      <w:bookmarkStart w:id="49" w:name="_Ref372999509"/>
      <w:bookmarkEnd w:id="45"/>
      <w:proofErr w:type="spellStart"/>
      <w:r w:rsidRPr="00FE51E8">
        <w:t>Předání</w:t>
      </w:r>
      <w:proofErr w:type="spellEnd"/>
      <w:r w:rsidRPr="00FE51E8">
        <w:t xml:space="preserve"> a </w:t>
      </w:r>
      <w:proofErr w:type="spellStart"/>
      <w:r w:rsidRPr="00FE51E8">
        <w:t>převzetí</w:t>
      </w:r>
      <w:proofErr w:type="spellEnd"/>
      <w:r w:rsidRPr="00FE51E8">
        <w:t xml:space="preserve"> </w:t>
      </w:r>
      <w:proofErr w:type="spellStart"/>
      <w:r w:rsidRPr="00FE51E8">
        <w:t>Díla</w:t>
      </w:r>
      <w:bookmarkEnd w:id="49"/>
      <w:proofErr w:type="spellEnd"/>
    </w:p>
    <w:p w14:paraId="0E57B695" w14:textId="1C1B05A3" w:rsidR="009517B7" w:rsidRPr="00592768" w:rsidRDefault="009517B7" w:rsidP="0041746E">
      <w:pPr>
        <w:pStyle w:val="BBSnadpis2"/>
      </w:pPr>
      <w:bookmarkStart w:id="50" w:name="_Ref352332867"/>
      <w:bookmarkStart w:id="51" w:name="_Ref351546006"/>
      <w:r w:rsidRPr="00592768">
        <w:t>Termín předá</w:t>
      </w:r>
      <w:r w:rsidR="002372A5" w:rsidRPr="00592768">
        <w:t>n</w:t>
      </w:r>
      <w:r w:rsidRPr="00592768">
        <w:t>í a převzetí Díla</w:t>
      </w:r>
      <w:bookmarkEnd w:id="50"/>
    </w:p>
    <w:p w14:paraId="560429A6" w14:textId="77777777" w:rsidR="00123DBE" w:rsidRPr="00592768" w:rsidRDefault="00123DBE" w:rsidP="00123DBE">
      <w:pPr>
        <w:pStyle w:val="BBSnormal"/>
      </w:pPr>
    </w:p>
    <w:p w14:paraId="78BEB5FE" w14:textId="77777777" w:rsidR="00410588" w:rsidRPr="006A2288" w:rsidRDefault="009517B7" w:rsidP="00681D26">
      <w:pPr>
        <w:pStyle w:val="BBSnadpis3"/>
      </w:pPr>
      <w:bookmarkStart w:id="52" w:name="_Ref109209830"/>
      <w:bookmarkStart w:id="53" w:name="_Ref352332731"/>
      <w:r w:rsidRPr="006A2288">
        <w:t>Smluvní strany se dohodly, že provedené Dílo bude předáno Zhotovitelem Objednateli protokolárně, a to v termínu, který navrhne Zhotovitel ve výzvě, která musí být Objednateli doručena nejpozději do pěti (5) kalendářních dnů před navrhovaným termínem předání Díla.</w:t>
      </w:r>
      <w:bookmarkEnd w:id="52"/>
      <w:r w:rsidRPr="006A2288">
        <w:t xml:space="preserve"> </w:t>
      </w:r>
      <w:bookmarkEnd w:id="53"/>
    </w:p>
    <w:p w14:paraId="4758D8AB" w14:textId="77777777" w:rsidR="00123DBE" w:rsidRPr="00EA4EE4" w:rsidRDefault="00123DBE" w:rsidP="00123DBE">
      <w:pPr>
        <w:pStyle w:val="BBSnormal"/>
      </w:pPr>
    </w:p>
    <w:p w14:paraId="367CFAA7" w14:textId="77777777" w:rsidR="00410588" w:rsidRPr="00592768" w:rsidRDefault="009517B7" w:rsidP="00681D26">
      <w:pPr>
        <w:pStyle w:val="BBSnadpis3"/>
      </w:pPr>
      <w:bookmarkStart w:id="54" w:name="_Ref352332729"/>
      <w:r w:rsidRPr="00592768">
        <w:t>Součástí výzvy musí být vedle navrženého termínu předání a převzetí Díla také:</w:t>
      </w:r>
      <w:bookmarkEnd w:id="54"/>
    </w:p>
    <w:p w14:paraId="73A8AD09" w14:textId="77777777" w:rsidR="009517B7" w:rsidRPr="00592768" w:rsidRDefault="009517B7" w:rsidP="00DA6437">
      <w:pPr>
        <w:numPr>
          <w:ilvl w:val="3"/>
          <w:numId w:val="42"/>
        </w:numPr>
        <w:spacing w:before="120"/>
        <w:ind w:left="1497" w:hanging="646"/>
        <w:jc w:val="both"/>
        <w:rPr>
          <w:sz w:val="22"/>
          <w:szCs w:val="22"/>
        </w:rPr>
      </w:pPr>
      <w:r w:rsidRPr="00592768">
        <w:rPr>
          <w:sz w:val="22"/>
          <w:szCs w:val="22"/>
        </w:rPr>
        <w:lastRenderedPageBreak/>
        <w:t>informace, že byly získány všechny potřebné souhlasy a rozhodnutí, vč. jejich seznamu s uvedením okamžiku, kdy nabyly právní moci, příp. účinnosti, pokud právní moci nenabývají;</w:t>
      </w:r>
    </w:p>
    <w:p w14:paraId="617D4081" w14:textId="09FF9CE3" w:rsidR="00053456" w:rsidRPr="00900BA0" w:rsidRDefault="00053456" w:rsidP="00053456">
      <w:pPr>
        <w:numPr>
          <w:ilvl w:val="3"/>
          <w:numId w:val="42"/>
        </w:numPr>
        <w:spacing w:before="120"/>
        <w:ind w:left="1497" w:hanging="646"/>
        <w:jc w:val="both"/>
        <w:rPr>
          <w:sz w:val="22"/>
          <w:szCs w:val="22"/>
        </w:rPr>
      </w:pPr>
      <w:r w:rsidRPr="00900BA0">
        <w:rPr>
          <w:sz w:val="22"/>
          <w:szCs w:val="22"/>
        </w:rPr>
        <w:t xml:space="preserve">kopie, příp. skeny všech dokumentů uvedených v příloze č. 8 této </w:t>
      </w:r>
      <w:r>
        <w:rPr>
          <w:sz w:val="22"/>
          <w:szCs w:val="22"/>
        </w:rPr>
        <w:t>Smlouvy</w:t>
      </w:r>
      <w:r w:rsidRPr="00900BA0">
        <w:rPr>
          <w:sz w:val="22"/>
          <w:szCs w:val="22"/>
        </w:rPr>
        <w:t>;</w:t>
      </w:r>
    </w:p>
    <w:p w14:paraId="29032057" w14:textId="0D9F58B1" w:rsidR="009517B7" w:rsidRPr="00592768" w:rsidRDefault="009517B7" w:rsidP="00DA6437">
      <w:pPr>
        <w:numPr>
          <w:ilvl w:val="3"/>
          <w:numId w:val="42"/>
        </w:numPr>
        <w:spacing w:before="120"/>
        <w:ind w:left="1497" w:hanging="646"/>
        <w:jc w:val="both"/>
        <w:rPr>
          <w:sz w:val="22"/>
          <w:szCs w:val="22"/>
        </w:rPr>
      </w:pPr>
      <w:r w:rsidRPr="00592768">
        <w:rPr>
          <w:sz w:val="22"/>
          <w:szCs w:val="22"/>
        </w:rPr>
        <w:t xml:space="preserve">výsledky zkoušek, pokud je byl Zhotovitel dle čl. </w:t>
      </w:r>
      <w:r w:rsidR="00592768">
        <w:rPr>
          <w:sz w:val="22"/>
          <w:szCs w:val="22"/>
        </w:rPr>
        <w:fldChar w:fldCharType="begin"/>
      </w:r>
      <w:r w:rsidR="00592768">
        <w:rPr>
          <w:sz w:val="22"/>
          <w:szCs w:val="22"/>
        </w:rPr>
        <w:instrText xml:space="preserve"> REF _Ref349816904 \r \h </w:instrText>
      </w:r>
      <w:r w:rsidR="00592768">
        <w:rPr>
          <w:sz w:val="22"/>
          <w:szCs w:val="22"/>
        </w:rPr>
      </w:r>
      <w:r w:rsidR="00592768">
        <w:rPr>
          <w:sz w:val="22"/>
          <w:szCs w:val="22"/>
        </w:rPr>
        <w:fldChar w:fldCharType="separate"/>
      </w:r>
      <w:r w:rsidR="00590F97">
        <w:rPr>
          <w:sz w:val="22"/>
          <w:szCs w:val="22"/>
        </w:rPr>
        <w:t>3.1.4</w:t>
      </w:r>
      <w:r w:rsidR="00592768">
        <w:rPr>
          <w:sz w:val="22"/>
          <w:szCs w:val="22"/>
        </w:rPr>
        <w:fldChar w:fldCharType="end"/>
      </w:r>
      <w:r w:rsidRPr="00592768">
        <w:rPr>
          <w:sz w:val="22"/>
          <w:szCs w:val="22"/>
        </w:rPr>
        <w:t xml:space="preserve"> této Smlouvy povinen provést.</w:t>
      </w:r>
    </w:p>
    <w:p w14:paraId="77FC7CFF" w14:textId="77777777" w:rsidR="00123DBE" w:rsidRPr="00592768" w:rsidRDefault="00123DBE" w:rsidP="00123DBE">
      <w:pPr>
        <w:ind w:left="1728"/>
        <w:jc w:val="both"/>
        <w:rPr>
          <w:sz w:val="22"/>
          <w:szCs w:val="22"/>
        </w:rPr>
      </w:pPr>
    </w:p>
    <w:p w14:paraId="2C544936" w14:textId="4BA0922F" w:rsidR="00410588" w:rsidRPr="00592768" w:rsidRDefault="009517B7" w:rsidP="00681D26">
      <w:pPr>
        <w:pStyle w:val="BBSnadpis3"/>
      </w:pPr>
      <w:bookmarkStart w:id="55" w:name="_Ref352332747"/>
      <w:r w:rsidRPr="00592768">
        <w:t xml:space="preserve">V případě, že termín předání a převzetí provedeného Díla navržený Zhotovitelem ve výzvě dle čl. </w:t>
      </w:r>
      <w:r w:rsidR="00592768">
        <w:fldChar w:fldCharType="begin"/>
      </w:r>
      <w:r w:rsidR="00592768">
        <w:instrText xml:space="preserve"> REF _Ref109209830 \r \h </w:instrText>
      </w:r>
      <w:r w:rsidR="00592768">
        <w:fldChar w:fldCharType="separate"/>
      </w:r>
      <w:r w:rsidR="00590F97">
        <w:t>5.1.1</w:t>
      </w:r>
      <w:r w:rsidR="00592768">
        <w:fldChar w:fldCharType="end"/>
      </w:r>
      <w:r w:rsidRPr="00592768">
        <w:t xml:space="preserve"> této Smlouvy nebude Objednateli vyhovovat, je Zhotovitel povinen termín předání a převzetí Díla změnit dle pokynů Objednatele.</w:t>
      </w:r>
      <w:bookmarkEnd w:id="55"/>
    </w:p>
    <w:p w14:paraId="388958C9" w14:textId="77777777" w:rsidR="009517B7" w:rsidRPr="00592768" w:rsidRDefault="009517B7" w:rsidP="0041746E">
      <w:pPr>
        <w:pStyle w:val="BBSnadpis2"/>
      </w:pPr>
      <w:bookmarkStart w:id="56" w:name="_Ref372531926"/>
      <w:r w:rsidRPr="00592768">
        <w:t>Okamžik a proces předání a převzetí Díla</w:t>
      </w:r>
      <w:bookmarkEnd w:id="56"/>
    </w:p>
    <w:p w14:paraId="081FEB64" w14:textId="77777777" w:rsidR="00123DBE" w:rsidRPr="00592768" w:rsidRDefault="00123DBE" w:rsidP="00123DBE">
      <w:pPr>
        <w:pStyle w:val="BBSnormal"/>
      </w:pPr>
    </w:p>
    <w:p w14:paraId="4B962309" w14:textId="77777777" w:rsidR="00410588" w:rsidRPr="00592768" w:rsidRDefault="009517B7" w:rsidP="00681D26">
      <w:pPr>
        <w:pStyle w:val="BBSnadpis3"/>
      </w:pPr>
      <w:r w:rsidRPr="00592768">
        <w:t>V termínu předání a převzetí provedeného Díla provede Objednatel kontrolu Díla, jejíž výsledek bude zachycen v Protokolu o předání Díla, který bude obsahovat případné zjištěné vady. Protokol o předání Díla:</w:t>
      </w:r>
    </w:p>
    <w:p w14:paraId="59CAE397" w14:textId="77777777" w:rsidR="009517B7" w:rsidRPr="00592768" w:rsidRDefault="009517B7" w:rsidP="00123DBE">
      <w:pPr>
        <w:pStyle w:val="BBSnormal"/>
      </w:pPr>
      <w:r w:rsidRPr="00592768">
        <w:t xml:space="preserve"> </w:t>
      </w:r>
    </w:p>
    <w:p w14:paraId="5789F118" w14:textId="77777777" w:rsidR="009517B7" w:rsidRPr="00592768" w:rsidRDefault="009517B7" w:rsidP="0041746E">
      <w:pPr>
        <w:numPr>
          <w:ilvl w:val="3"/>
          <w:numId w:val="43"/>
        </w:numPr>
        <w:ind w:left="1418" w:hanging="567"/>
        <w:jc w:val="both"/>
        <w:rPr>
          <w:sz w:val="22"/>
          <w:szCs w:val="22"/>
        </w:rPr>
      </w:pPr>
      <w:r w:rsidRPr="00592768">
        <w:rPr>
          <w:sz w:val="22"/>
          <w:szCs w:val="22"/>
        </w:rPr>
        <w:t>bude rozlišovat mezi podstatnými a nepodstatnými vadami Díla a</w:t>
      </w:r>
    </w:p>
    <w:p w14:paraId="61F30C5E" w14:textId="77777777" w:rsidR="009517B7" w:rsidRPr="00592768" w:rsidRDefault="009517B7" w:rsidP="0041746E">
      <w:pPr>
        <w:numPr>
          <w:ilvl w:val="3"/>
          <w:numId w:val="43"/>
        </w:numPr>
        <w:ind w:left="1418" w:hanging="567"/>
        <w:jc w:val="both"/>
        <w:rPr>
          <w:sz w:val="22"/>
          <w:szCs w:val="22"/>
        </w:rPr>
      </w:pPr>
      <w:r w:rsidRPr="00592768">
        <w:rPr>
          <w:sz w:val="22"/>
          <w:szCs w:val="22"/>
        </w:rPr>
        <w:t xml:space="preserve">bude vyhotoven ve dvou (2) vyhotoveních, přičemž každá ze Smluvních stran obdrží po jednom (1) vyhotovení. </w:t>
      </w:r>
    </w:p>
    <w:p w14:paraId="442E6C82" w14:textId="77777777" w:rsidR="00123DBE" w:rsidRPr="00592768" w:rsidRDefault="00123DBE" w:rsidP="00123DBE">
      <w:pPr>
        <w:ind w:left="1728"/>
        <w:jc w:val="both"/>
        <w:rPr>
          <w:sz w:val="22"/>
          <w:szCs w:val="22"/>
        </w:rPr>
      </w:pPr>
    </w:p>
    <w:p w14:paraId="44058274" w14:textId="77777777" w:rsidR="00410588" w:rsidRPr="00592768" w:rsidRDefault="009517B7" w:rsidP="00681D26">
      <w:pPr>
        <w:pStyle w:val="BBSnadpis3"/>
      </w:pPr>
      <w:r w:rsidRPr="00592768">
        <w:t xml:space="preserve">Pokud Protokol o předání Díla obsahuje: </w:t>
      </w:r>
    </w:p>
    <w:p w14:paraId="226A8411" w14:textId="77777777" w:rsidR="00123DBE" w:rsidRPr="00592768" w:rsidRDefault="00123DBE" w:rsidP="00123DBE">
      <w:pPr>
        <w:pStyle w:val="BBSnormal"/>
      </w:pPr>
    </w:p>
    <w:p w14:paraId="6B59578A" w14:textId="77777777" w:rsidR="009517B7" w:rsidRPr="00592768" w:rsidRDefault="009517B7" w:rsidP="0041746E">
      <w:pPr>
        <w:numPr>
          <w:ilvl w:val="3"/>
          <w:numId w:val="44"/>
        </w:numPr>
        <w:ind w:left="1418" w:hanging="567"/>
        <w:jc w:val="both"/>
        <w:rPr>
          <w:sz w:val="22"/>
          <w:szCs w:val="22"/>
        </w:rPr>
      </w:pPr>
      <w:r w:rsidRPr="00592768">
        <w:rPr>
          <w:sz w:val="22"/>
          <w:szCs w:val="22"/>
        </w:rPr>
        <w:t>jakoukoliv vadu označenou Objednatelem jako podstatnou, platí, že Dílo nebylo dokončeno, není způsobilé k předání Objednateli a Objednatel tudíž Dílo nepřevzal; nebo</w:t>
      </w:r>
    </w:p>
    <w:p w14:paraId="5D804164" w14:textId="77777777" w:rsidR="009517B7" w:rsidRPr="00592768" w:rsidRDefault="009517B7" w:rsidP="0041746E">
      <w:pPr>
        <w:numPr>
          <w:ilvl w:val="3"/>
          <w:numId w:val="44"/>
        </w:numPr>
        <w:ind w:left="1418" w:hanging="567"/>
        <w:jc w:val="both"/>
        <w:rPr>
          <w:sz w:val="22"/>
          <w:szCs w:val="22"/>
        </w:rPr>
      </w:pPr>
      <w:r w:rsidRPr="00592768">
        <w:rPr>
          <w:sz w:val="22"/>
          <w:szCs w:val="22"/>
        </w:rPr>
        <w:t>pouze vady označené Objednatelem jako nepodstatné, může se Objednatel rozhodnout, zda Dílo převezme jako dokončené či nikoliv (v tom případě platí, že Dílo nebylo dokončeno); toto své rozhodnutí vyznačí Objednatel v Protokolu o předání Díla; nebo</w:t>
      </w:r>
    </w:p>
    <w:p w14:paraId="1C5987B3" w14:textId="77777777" w:rsidR="009517B7" w:rsidRPr="00592768" w:rsidRDefault="009517B7" w:rsidP="0041746E">
      <w:pPr>
        <w:numPr>
          <w:ilvl w:val="3"/>
          <w:numId w:val="44"/>
        </w:numPr>
        <w:ind w:left="1418" w:hanging="567"/>
        <w:jc w:val="both"/>
        <w:rPr>
          <w:sz w:val="22"/>
          <w:szCs w:val="22"/>
        </w:rPr>
      </w:pPr>
      <w:r w:rsidRPr="00592768">
        <w:rPr>
          <w:sz w:val="22"/>
          <w:szCs w:val="22"/>
        </w:rPr>
        <w:t>vyjádření Objednatele, že Dílo neobsahuje žádné vady, platí, že Objednatel Dílo na základě Protokolu o předání Díla přebírá.</w:t>
      </w:r>
    </w:p>
    <w:p w14:paraId="31B7A6DC" w14:textId="77777777" w:rsidR="00123DBE" w:rsidRPr="00592768" w:rsidRDefault="00123DBE" w:rsidP="00123DBE">
      <w:pPr>
        <w:ind w:left="1728"/>
        <w:jc w:val="both"/>
        <w:rPr>
          <w:sz w:val="22"/>
          <w:szCs w:val="22"/>
        </w:rPr>
      </w:pPr>
    </w:p>
    <w:p w14:paraId="6D890EAD" w14:textId="77777777" w:rsidR="00410588" w:rsidRPr="00592768" w:rsidRDefault="009517B7" w:rsidP="00681D26">
      <w:pPr>
        <w:pStyle w:val="BBSnadpis3"/>
        <w:rPr>
          <w:snapToGrid w:val="0"/>
        </w:rPr>
      </w:pPr>
      <w:bookmarkStart w:id="57" w:name="_Ref373072430"/>
      <w:bookmarkStart w:id="58" w:name="_Ref372295448"/>
      <w:r w:rsidRPr="00592768">
        <w:rPr>
          <w:snapToGrid w:val="0"/>
        </w:rPr>
        <w:t>Objednatel má právo odmítnout převzetí Díla i pro drobné nepodstatné vady, které samy o sobě ani ve spojení s jinými nebrání užívání Díla funkčně nebo esteticky, ani jeho užívání podstatným způsobem neomezují.</w:t>
      </w:r>
      <w:bookmarkEnd w:id="57"/>
    </w:p>
    <w:p w14:paraId="3E04EB00" w14:textId="77777777" w:rsidR="00123DBE" w:rsidRPr="00592768" w:rsidRDefault="00123DBE" w:rsidP="00123DBE">
      <w:pPr>
        <w:pStyle w:val="BBSnormal"/>
      </w:pPr>
    </w:p>
    <w:p w14:paraId="5DB8250E" w14:textId="77777777" w:rsidR="00410588" w:rsidRPr="00592768" w:rsidRDefault="009517B7" w:rsidP="00681D26">
      <w:pPr>
        <w:pStyle w:val="BBSnadpis3"/>
      </w:pPr>
      <w:bookmarkStart w:id="59" w:name="_Ref379547815"/>
      <w:r w:rsidRPr="00592768">
        <w:t>Vady zjištěné při předání a převzetí Díla a zachycené v Protokolu o předání Díla je Zhotovitel povinen odstranit na svůj náklad a nebezpečí bez zbytečného odkladu, jinak ve lhůtách uvedených v Protokolu o předání Díla.</w:t>
      </w:r>
      <w:bookmarkEnd w:id="58"/>
      <w:bookmarkEnd w:id="59"/>
      <w:r w:rsidRPr="00592768">
        <w:t xml:space="preserve"> </w:t>
      </w:r>
    </w:p>
    <w:p w14:paraId="7C7283EA" w14:textId="77777777" w:rsidR="00123DBE" w:rsidRPr="00592768" w:rsidRDefault="00123DBE" w:rsidP="00123DBE">
      <w:pPr>
        <w:pStyle w:val="BBSnormal"/>
      </w:pPr>
    </w:p>
    <w:p w14:paraId="503BB58C" w14:textId="428B3CBF" w:rsidR="00410588" w:rsidRPr="00592768" w:rsidRDefault="009517B7" w:rsidP="00681D26">
      <w:pPr>
        <w:pStyle w:val="BBSnadpis3"/>
      </w:pPr>
      <w:r w:rsidRPr="00592768">
        <w:t>Pokud Objednatel Dílo nepřevzal, po odstranění vad uvedených v Protokolu o předání Díla vyzve Zhotovitel Objednatele znovu k převzetí Díla, přičemž se postupuje obdobně podle čl. </w:t>
      </w:r>
      <w:r w:rsidR="00592768">
        <w:fldChar w:fldCharType="begin"/>
      </w:r>
      <w:r w:rsidR="00592768">
        <w:instrText xml:space="preserve"> REF _Ref352332867 \r \h </w:instrText>
      </w:r>
      <w:r w:rsidR="00592768">
        <w:fldChar w:fldCharType="separate"/>
      </w:r>
      <w:r w:rsidR="00590F97">
        <w:t>5.1</w:t>
      </w:r>
      <w:r w:rsidR="00592768">
        <w:fldChar w:fldCharType="end"/>
      </w:r>
      <w:r w:rsidRPr="00592768">
        <w:t xml:space="preserve"> této Smlouvy. </w:t>
      </w:r>
    </w:p>
    <w:p w14:paraId="1DB09A59" w14:textId="77777777" w:rsidR="00123DBE" w:rsidRPr="00592768" w:rsidRDefault="00123DBE" w:rsidP="00123DBE">
      <w:pPr>
        <w:pStyle w:val="BBSnormal"/>
      </w:pPr>
    </w:p>
    <w:p w14:paraId="1B1DFDAF" w14:textId="4B53CD89" w:rsidR="00410588" w:rsidRPr="00657E0F" w:rsidRDefault="009517B7" w:rsidP="00681D26">
      <w:pPr>
        <w:pStyle w:val="BBSnadpis3"/>
      </w:pPr>
      <w:r w:rsidRPr="00592768">
        <w:t>Smluvní strany se dohodly, že Zhotovitel předá Objednateli spolu s řádně provedeným Dílem také originály dokumentů uvedených v písm. (</w:t>
      </w:r>
      <w:r w:rsidR="008E3FA8" w:rsidRPr="00592768">
        <w:t>e</w:t>
      </w:r>
      <w:r w:rsidRPr="00592768">
        <w:t xml:space="preserve">) přílohy č. </w:t>
      </w:r>
      <w:r w:rsidR="00657E0F">
        <w:t>8</w:t>
      </w:r>
      <w:r w:rsidR="00657E0F" w:rsidRPr="00657E0F">
        <w:t xml:space="preserve"> </w:t>
      </w:r>
      <w:r w:rsidRPr="00657E0F">
        <w:t xml:space="preserve">této Smlouvy. </w:t>
      </w:r>
    </w:p>
    <w:p w14:paraId="6899E2A3" w14:textId="77777777" w:rsidR="00123DBE" w:rsidRPr="00592768" w:rsidRDefault="00123DBE" w:rsidP="00123DBE">
      <w:pPr>
        <w:pStyle w:val="BBSnormal"/>
      </w:pPr>
    </w:p>
    <w:p w14:paraId="72986CAA" w14:textId="77777777" w:rsidR="00410588" w:rsidRPr="00592768" w:rsidRDefault="009517B7" w:rsidP="00681D26">
      <w:pPr>
        <w:pStyle w:val="BBSnadpis3"/>
        <w:rPr>
          <w:snapToGrid w:val="0"/>
        </w:rPr>
      </w:pPr>
      <w:r w:rsidRPr="00592768">
        <w:rPr>
          <w:snapToGrid w:val="0"/>
        </w:rPr>
        <w:t>Nejpozději společně s Protokolem o předání Díla je Zhotovitel povinen Objednateli předat veškeré dokumenty, návody a další nezbytné doklady k Dílu, včetně výsledků požadovaných zkoušek.</w:t>
      </w:r>
    </w:p>
    <w:p w14:paraId="5C8DB3B6" w14:textId="77777777" w:rsidR="00123DBE" w:rsidRPr="00592768" w:rsidRDefault="00123DBE" w:rsidP="00123DBE">
      <w:pPr>
        <w:pStyle w:val="BBSnormal"/>
      </w:pPr>
    </w:p>
    <w:p w14:paraId="433433FE" w14:textId="697A7120" w:rsidR="00410588" w:rsidRPr="00592768" w:rsidRDefault="009517B7" w:rsidP="00681D26">
      <w:pPr>
        <w:pStyle w:val="BBSnadpis3"/>
      </w:pPr>
      <w:r w:rsidRPr="00592768">
        <w:t>Zhotovitel je povinen vyklidit Staveniště nejpozději do Dne předání</w:t>
      </w:r>
      <w:r w:rsidR="008E3FA8" w:rsidRPr="00592768">
        <w:t xml:space="preserve"> Díla</w:t>
      </w:r>
      <w:r w:rsidRPr="00592768">
        <w:t xml:space="preserve"> a čisté a uklizené Staveniště je povinen předat Objednateli. Pokud Zhotovitel Staveniště nevyklidí a neuklidí, je Objednatel oprávněn zajistit vyklizení a uklizení Staveniště na náklady Zhotovitele.</w:t>
      </w:r>
    </w:p>
    <w:p w14:paraId="44BB802C" w14:textId="77777777" w:rsidR="00123DBE" w:rsidRPr="00592768" w:rsidRDefault="00123DBE" w:rsidP="00123DBE">
      <w:pPr>
        <w:pStyle w:val="BBSnormal"/>
      </w:pPr>
    </w:p>
    <w:bookmarkEnd w:id="34"/>
    <w:bookmarkEnd w:id="35"/>
    <w:bookmarkEnd w:id="39"/>
    <w:bookmarkEnd w:id="51"/>
    <w:p w14:paraId="6830FD36" w14:textId="77777777" w:rsidR="00410588" w:rsidRPr="00FE51E8" w:rsidRDefault="009517B7" w:rsidP="0041746E">
      <w:pPr>
        <w:pStyle w:val="BBSnadpis1"/>
      </w:pPr>
      <w:proofErr w:type="spellStart"/>
      <w:r w:rsidRPr="00FE51E8">
        <w:t>Pojištění</w:t>
      </w:r>
      <w:proofErr w:type="spellEnd"/>
    </w:p>
    <w:p w14:paraId="3A6EE9AB" w14:textId="77777777" w:rsidR="002B72E2" w:rsidRPr="00592768" w:rsidRDefault="002B72E2" w:rsidP="002B72E2">
      <w:pPr>
        <w:pStyle w:val="BBSnormal"/>
      </w:pPr>
    </w:p>
    <w:p w14:paraId="4C0711EC" w14:textId="6E7E61F7" w:rsidR="00410588" w:rsidRPr="00592768" w:rsidRDefault="000E2225" w:rsidP="00681D26">
      <w:pPr>
        <w:pStyle w:val="BBSnadpis3"/>
      </w:pPr>
      <w:bookmarkStart w:id="60" w:name="_Ref349147051"/>
      <w:r w:rsidRPr="00592768">
        <w:t xml:space="preserve">Zhotovitel je povinen uzavřít Pojištění uvedené v čl. </w:t>
      </w:r>
      <w:r w:rsidR="00592768">
        <w:fldChar w:fldCharType="begin"/>
      </w:r>
      <w:r w:rsidR="00592768">
        <w:instrText xml:space="preserve"> REF _Ref395875825 \r \h </w:instrText>
      </w:r>
      <w:r w:rsidR="00592768">
        <w:fldChar w:fldCharType="separate"/>
      </w:r>
      <w:r w:rsidR="00590F97">
        <w:t>1.1</w:t>
      </w:r>
      <w:r w:rsidR="00592768">
        <w:fldChar w:fldCharType="end"/>
      </w:r>
      <w:r w:rsidRPr="00592768">
        <w:t xml:space="preserve"> této Smlouvy v definici Pojištění a toto udržovat v platnosti </w:t>
      </w:r>
      <w:bookmarkStart w:id="61" w:name="_Hlk46966390"/>
      <w:r w:rsidRPr="00592768">
        <w:rPr>
          <w:lang w:eastAsia="de-DE"/>
        </w:rPr>
        <w:t>minimálně do uplynutí doby Záruky na Dílo podle této Smlouvy</w:t>
      </w:r>
      <w:bookmarkEnd w:id="61"/>
      <w:r w:rsidR="009517B7" w:rsidRPr="00592768">
        <w:t>.</w:t>
      </w:r>
      <w:bookmarkEnd w:id="60"/>
    </w:p>
    <w:p w14:paraId="46476B8B" w14:textId="77777777" w:rsidR="001013AC" w:rsidRPr="00592768" w:rsidRDefault="001013AC" w:rsidP="001013AC">
      <w:pPr>
        <w:pStyle w:val="BBSnormal"/>
      </w:pPr>
    </w:p>
    <w:p w14:paraId="3CF5810C" w14:textId="1BDEE2D7" w:rsidR="00410588" w:rsidRPr="00592768" w:rsidRDefault="009517B7" w:rsidP="00681D26">
      <w:pPr>
        <w:pStyle w:val="BBSnadpis3"/>
        <w:rPr>
          <w:lang w:eastAsia="de-DE"/>
        </w:rPr>
      </w:pPr>
      <w:r w:rsidRPr="00592768">
        <w:rPr>
          <w:lang w:eastAsia="de-DE"/>
        </w:rPr>
        <w:t xml:space="preserve">Zhotovitel je povinen bezodkladně oznámit Objednateli jakékoli skutečnosti týkající se Pojištění (změna, ukončení, uzavření nového pojištění). </w:t>
      </w:r>
    </w:p>
    <w:p w14:paraId="31648320" w14:textId="77777777" w:rsidR="001013AC" w:rsidRPr="00592768" w:rsidRDefault="001013AC" w:rsidP="001013AC">
      <w:pPr>
        <w:pStyle w:val="BBSnormal"/>
        <w:rPr>
          <w:lang w:eastAsia="de-DE"/>
        </w:rPr>
      </w:pPr>
    </w:p>
    <w:p w14:paraId="78072D53" w14:textId="327E2A5F" w:rsidR="00410588" w:rsidRPr="00592768" w:rsidRDefault="009517B7" w:rsidP="00681D26">
      <w:pPr>
        <w:pStyle w:val="BBSnadpis3"/>
        <w:rPr>
          <w:lang w:eastAsia="de-DE"/>
        </w:rPr>
      </w:pPr>
      <w:r w:rsidRPr="00592768">
        <w:rPr>
          <w:lang w:eastAsia="de-DE"/>
        </w:rPr>
        <w:t>Vzhledem k tomu, že pojištění odpovědnosti za škodu nekryje cizí škody, je Zhotovitel povinen do pojištění odpovědnosti za škodu výslovně přičlenit své eventuální subdodavatele (křížová odpovědnost). Zhotovitel zajistí i předložení pojištění uzavřeného pro tento případ těmito subdodavateli. V opačném případě Zhotovitel sám odpovídá za jakékoli vady a škody způsobené jeho subdodavateli.</w:t>
      </w:r>
    </w:p>
    <w:p w14:paraId="2D2C5A73" w14:textId="77777777" w:rsidR="00603FB0" w:rsidRPr="00592768" w:rsidRDefault="00603FB0" w:rsidP="00603FB0">
      <w:pPr>
        <w:pStyle w:val="BBSnormal"/>
        <w:rPr>
          <w:lang w:eastAsia="de-DE"/>
        </w:rPr>
      </w:pPr>
    </w:p>
    <w:p w14:paraId="57605364" w14:textId="77777777" w:rsidR="00410588" w:rsidRPr="00FE51E8" w:rsidRDefault="009517B7" w:rsidP="0041746E">
      <w:pPr>
        <w:pStyle w:val="BBSnadpis1"/>
      </w:pPr>
      <w:proofErr w:type="spellStart"/>
      <w:r w:rsidRPr="00FE51E8">
        <w:t>Prohlášení</w:t>
      </w:r>
      <w:proofErr w:type="spellEnd"/>
      <w:r w:rsidRPr="00FE51E8">
        <w:t xml:space="preserve"> </w:t>
      </w:r>
      <w:proofErr w:type="spellStart"/>
      <w:r w:rsidRPr="00FE51E8">
        <w:t>Smluvních</w:t>
      </w:r>
      <w:proofErr w:type="spellEnd"/>
      <w:r w:rsidRPr="00FE51E8">
        <w:t xml:space="preserve"> </w:t>
      </w:r>
      <w:proofErr w:type="spellStart"/>
      <w:r w:rsidRPr="00FE51E8">
        <w:t>stran</w:t>
      </w:r>
      <w:proofErr w:type="spellEnd"/>
    </w:p>
    <w:p w14:paraId="256C18F8" w14:textId="77777777" w:rsidR="002B72E2" w:rsidRDefault="002B72E2" w:rsidP="002B72E2">
      <w:pPr>
        <w:pStyle w:val="BBSnormal"/>
      </w:pPr>
    </w:p>
    <w:p w14:paraId="7F5657F3" w14:textId="331FFF6B" w:rsidR="00F00C0B" w:rsidRPr="00900BA0" w:rsidRDefault="00F00C0B" w:rsidP="00681D26">
      <w:pPr>
        <w:pStyle w:val="BBSnadpis3"/>
      </w:pPr>
      <w:r w:rsidRPr="00900BA0">
        <w:t>Zhotovitel prohlašuje, že disponuje dostatečnými finančními, materiálními i personálními zdroji a odbornými znalostmi a zkušenostmi pro splnění všech povinností vyplývajících pro něj z této Smlouvy.</w:t>
      </w:r>
    </w:p>
    <w:p w14:paraId="148290AB" w14:textId="77777777" w:rsidR="00F00C0B" w:rsidRPr="00592768" w:rsidRDefault="00F00C0B" w:rsidP="002B72E2">
      <w:pPr>
        <w:pStyle w:val="BBSnormal"/>
      </w:pPr>
    </w:p>
    <w:p w14:paraId="3F069C50" w14:textId="6BF9EFB0" w:rsidR="00410588" w:rsidRPr="006A2288" w:rsidRDefault="00D76B05" w:rsidP="00681D26">
      <w:pPr>
        <w:pStyle w:val="BBSnadpis3"/>
        <w:rPr>
          <w:b/>
          <w:i/>
        </w:rPr>
      </w:pPr>
      <w:r w:rsidRPr="00D76B05">
        <w:t xml:space="preserve">Zhotovitel prohlašuje, že před podpisem této Smlouvy: </w:t>
      </w:r>
    </w:p>
    <w:p w14:paraId="7BA78811" w14:textId="2E34D036" w:rsidR="009517B7" w:rsidRPr="009A14ED" w:rsidRDefault="00AB03F3" w:rsidP="009A14ED">
      <w:pPr>
        <w:numPr>
          <w:ilvl w:val="3"/>
          <w:numId w:val="45"/>
        </w:numPr>
        <w:spacing w:before="120"/>
        <w:ind w:left="1418" w:hanging="567"/>
        <w:jc w:val="both"/>
        <w:rPr>
          <w:b/>
          <w:i/>
          <w:sz w:val="22"/>
          <w:szCs w:val="22"/>
        </w:rPr>
      </w:pPr>
      <w:r w:rsidRPr="00AB03F3">
        <w:rPr>
          <w:sz w:val="22"/>
          <w:szCs w:val="22"/>
        </w:rPr>
        <w:t xml:space="preserve">od Objednatele převzal a prostudoval Povolení záměru, Projektovou dokumentaci, včetně výkazu výměr, a nemá k jejich obsahu žádné námitky ani výhrady; rovněž důkladně a s odbornou péčí prověřil obsahový soulad výše uvedených podkladů s Položkovým rozpočtem a potvrzuje, že neshledal mezi jednotlivými podklady žádné </w:t>
      </w:r>
      <w:proofErr w:type="spellStart"/>
      <w:r w:rsidRPr="00AB03F3">
        <w:rPr>
          <w:sz w:val="22"/>
          <w:szCs w:val="22"/>
        </w:rPr>
        <w:t>oobsahové</w:t>
      </w:r>
      <w:proofErr w:type="spellEnd"/>
      <w:r w:rsidRPr="00AB03F3">
        <w:rPr>
          <w:sz w:val="22"/>
          <w:szCs w:val="22"/>
        </w:rPr>
        <w:t xml:space="preserve"> rozpory a nesrovnalosti;</w:t>
      </w:r>
      <w:r>
        <w:rPr>
          <w:sz w:val="22"/>
          <w:szCs w:val="22"/>
        </w:rPr>
        <w:t xml:space="preserve"> </w:t>
      </w:r>
    </w:p>
    <w:p w14:paraId="3AB0BFF9" w14:textId="12480968" w:rsidR="001013AC" w:rsidRPr="006A2288" w:rsidRDefault="009517B7" w:rsidP="0041746E">
      <w:pPr>
        <w:widowControl w:val="0"/>
        <w:numPr>
          <w:ilvl w:val="3"/>
          <w:numId w:val="45"/>
        </w:numPr>
        <w:spacing w:before="120"/>
        <w:ind w:left="1418" w:hanging="567"/>
        <w:jc w:val="both"/>
        <w:rPr>
          <w:b/>
          <w:i/>
          <w:sz w:val="22"/>
          <w:szCs w:val="22"/>
        </w:rPr>
      </w:pPr>
      <w:r w:rsidRPr="00592768">
        <w:rPr>
          <w:sz w:val="22"/>
          <w:szCs w:val="22"/>
        </w:rPr>
        <w:t xml:space="preserve">se důkladně </w:t>
      </w:r>
      <w:r w:rsidR="00B32F58" w:rsidRPr="00B32F58">
        <w:rPr>
          <w:sz w:val="22"/>
          <w:szCs w:val="22"/>
        </w:rPr>
        <w:t xml:space="preserve">a s odbornou péčí </w:t>
      </w:r>
      <w:r w:rsidRPr="00592768">
        <w:rPr>
          <w:sz w:val="22"/>
          <w:szCs w:val="22"/>
        </w:rPr>
        <w:t>seznámil se stavem Pozemku a za tímto účelem provedl všechny nezbytné průzkumy a zkoušky</w:t>
      </w:r>
      <w:r w:rsidR="00FC1358">
        <w:rPr>
          <w:sz w:val="22"/>
          <w:szCs w:val="22"/>
        </w:rPr>
        <w:t xml:space="preserve">, </w:t>
      </w:r>
      <w:r w:rsidR="00FC1358" w:rsidRPr="00FC1358">
        <w:rPr>
          <w:sz w:val="22"/>
          <w:szCs w:val="22"/>
        </w:rPr>
        <w:t>a dále na základě</w:t>
      </w:r>
      <w:r w:rsidRPr="00592768">
        <w:rPr>
          <w:sz w:val="22"/>
          <w:szCs w:val="22"/>
        </w:rPr>
        <w:t xml:space="preserve"> </w:t>
      </w:r>
      <w:r w:rsidR="004827D6" w:rsidRPr="004827D6">
        <w:rPr>
          <w:sz w:val="22"/>
          <w:szCs w:val="22"/>
        </w:rPr>
        <w:t xml:space="preserve">prostudování Projektové dokumentace, přílohy č. 7 a 8 této Smlouvy a podkladů předaných Objednatelem Zhotoviteli před uzavřením této Smlouvy </w:t>
      </w:r>
      <w:r w:rsidRPr="00592768">
        <w:rPr>
          <w:sz w:val="22"/>
          <w:szCs w:val="22"/>
        </w:rPr>
        <w:t xml:space="preserve">a prohlašuje, že na </w:t>
      </w:r>
      <w:proofErr w:type="gramStart"/>
      <w:r w:rsidRPr="00592768">
        <w:rPr>
          <w:sz w:val="22"/>
          <w:szCs w:val="22"/>
        </w:rPr>
        <w:t>Pozemku  nevázne</w:t>
      </w:r>
      <w:proofErr w:type="gramEnd"/>
      <w:r w:rsidRPr="00592768">
        <w:rPr>
          <w:sz w:val="22"/>
          <w:szCs w:val="22"/>
        </w:rPr>
        <w:t xml:space="preserve"> žádná překážka, která by bránila či by ohrozila řádné provádění Díla.</w:t>
      </w:r>
      <w:r w:rsidR="008E3FA8" w:rsidRPr="006A2288">
        <w:rPr>
          <w:sz w:val="22"/>
          <w:szCs w:val="22"/>
        </w:rPr>
        <w:t xml:space="preserve"> Případné náklady na uvedení Pozemku do stavu potřebného pro řádné provedení Díla jsou zahrnuty v Ceně.</w:t>
      </w:r>
    </w:p>
    <w:p w14:paraId="0E799D8A" w14:textId="77777777" w:rsidR="002372A5" w:rsidRPr="00EA4EE4" w:rsidRDefault="002372A5" w:rsidP="007D5316">
      <w:pPr>
        <w:widowControl w:val="0"/>
        <w:spacing w:before="120"/>
        <w:ind w:left="1728"/>
        <w:jc w:val="both"/>
        <w:rPr>
          <w:b/>
          <w:i/>
          <w:sz w:val="22"/>
          <w:szCs w:val="22"/>
        </w:rPr>
      </w:pPr>
    </w:p>
    <w:p w14:paraId="29C194CA" w14:textId="77777777" w:rsidR="00D56FD8" w:rsidRPr="00592768" w:rsidRDefault="009517B7" w:rsidP="00681D26">
      <w:pPr>
        <w:pStyle w:val="BBSnadpis3"/>
      </w:pPr>
      <w:bookmarkStart w:id="62" w:name="_Ref349816951"/>
      <w:r w:rsidRPr="00592768">
        <w:t>Zhotovitel dále prohlašuje a výslovně se zavazuje, že nesjedná s žádným svým dodavatelem výhradu vlastnického práva ke zboží nebo části Díla, kterou mu tento dodavatel v souvislosti s realizací Díla dodá.</w:t>
      </w:r>
      <w:bookmarkEnd w:id="62"/>
    </w:p>
    <w:p w14:paraId="0275E15A" w14:textId="77777777" w:rsidR="00D56FD8" w:rsidRPr="00592768" w:rsidRDefault="00D56FD8" w:rsidP="005B162A">
      <w:pPr>
        <w:pStyle w:val="BBSnormal"/>
      </w:pPr>
    </w:p>
    <w:p w14:paraId="7F52F69C" w14:textId="12394B3A" w:rsidR="00D56FD8" w:rsidRPr="00592768" w:rsidRDefault="009517B7" w:rsidP="00D76C8C">
      <w:pPr>
        <w:pStyle w:val="BBSnadpis3"/>
        <w:numPr>
          <w:ilvl w:val="0"/>
          <w:numId w:val="0"/>
        </w:numPr>
        <w:ind w:left="851"/>
      </w:pPr>
      <w:r w:rsidRPr="00592768">
        <w:t xml:space="preserve"> </w:t>
      </w:r>
    </w:p>
    <w:p w14:paraId="74A92FB4" w14:textId="77777777" w:rsidR="009E0F6C" w:rsidRPr="006A2288" w:rsidRDefault="009E0F6C" w:rsidP="005B162A">
      <w:pPr>
        <w:pStyle w:val="BBSnormal"/>
      </w:pPr>
    </w:p>
    <w:p w14:paraId="554F0FCC" w14:textId="511AA5F8" w:rsidR="00333A69" w:rsidRPr="00EA4EE4" w:rsidRDefault="009E0F6C" w:rsidP="00681D26">
      <w:pPr>
        <w:pStyle w:val="BBSnadpis3"/>
      </w:pPr>
      <w:r w:rsidRPr="00EA4EE4">
        <w:t>Zhotovitel bere na vědomí informaci Objednatele o energetické efektivitě, která je uvedena v příloze č. 11 této Smlouvy</w:t>
      </w:r>
      <w:r w:rsidR="00333A69" w:rsidRPr="00EA4EE4">
        <w:t>.</w:t>
      </w:r>
    </w:p>
    <w:p w14:paraId="065DF310" w14:textId="77777777" w:rsidR="00333A69" w:rsidRPr="00592768" w:rsidRDefault="00333A69" w:rsidP="00333A69">
      <w:pPr>
        <w:pStyle w:val="BBSnormal"/>
      </w:pPr>
    </w:p>
    <w:p w14:paraId="3B90F00D" w14:textId="612264D1" w:rsidR="009E0F6C" w:rsidRPr="00592768" w:rsidRDefault="009E0F6C" w:rsidP="00E61665">
      <w:pPr>
        <w:pStyle w:val="BBSnadpis3"/>
        <w:numPr>
          <w:ilvl w:val="0"/>
          <w:numId w:val="0"/>
        </w:numPr>
        <w:ind w:left="851"/>
        <w:rPr>
          <w:highlight w:val="green"/>
        </w:rPr>
      </w:pPr>
    </w:p>
    <w:p w14:paraId="2CCBB25D" w14:textId="77777777" w:rsidR="001013AC" w:rsidRPr="006A2288" w:rsidRDefault="001013AC" w:rsidP="001013AC">
      <w:pPr>
        <w:pStyle w:val="BBSnormal"/>
      </w:pPr>
    </w:p>
    <w:p w14:paraId="1D8675B9" w14:textId="1203816E" w:rsidR="00410588" w:rsidRPr="00FE51E8" w:rsidRDefault="009517B7" w:rsidP="0041746E">
      <w:pPr>
        <w:pStyle w:val="BBSnadpis1"/>
      </w:pPr>
      <w:r w:rsidRPr="00FE51E8">
        <w:t xml:space="preserve">Záruka na </w:t>
      </w:r>
      <w:proofErr w:type="spellStart"/>
      <w:r w:rsidRPr="00FE51E8">
        <w:t>Dílo</w:t>
      </w:r>
      <w:proofErr w:type="spellEnd"/>
      <w:r w:rsidRPr="00FE51E8">
        <w:t xml:space="preserve">, </w:t>
      </w:r>
      <w:proofErr w:type="spellStart"/>
      <w:r w:rsidRPr="00FE51E8">
        <w:t>První</w:t>
      </w:r>
      <w:proofErr w:type="spellEnd"/>
      <w:r w:rsidRPr="00FE51E8">
        <w:t xml:space="preserve"> </w:t>
      </w:r>
      <w:proofErr w:type="spellStart"/>
      <w:r w:rsidRPr="00FE51E8">
        <w:t>bankovní</w:t>
      </w:r>
      <w:proofErr w:type="spellEnd"/>
      <w:r w:rsidRPr="00FE51E8">
        <w:t xml:space="preserve"> záruka, Druhá </w:t>
      </w:r>
      <w:proofErr w:type="spellStart"/>
      <w:r w:rsidRPr="00FE51E8">
        <w:t>bankovní</w:t>
      </w:r>
      <w:proofErr w:type="spellEnd"/>
      <w:r w:rsidRPr="00FE51E8">
        <w:t xml:space="preserve"> záruka a</w:t>
      </w:r>
      <w:r w:rsidR="001013AC" w:rsidRPr="00FE51E8">
        <w:t> </w:t>
      </w:r>
      <w:r w:rsidRPr="00FE51E8">
        <w:t>zádržné</w:t>
      </w:r>
    </w:p>
    <w:p w14:paraId="4A5F0F2D" w14:textId="77777777" w:rsidR="009517B7" w:rsidRPr="00592768" w:rsidRDefault="009517B7" w:rsidP="0041746E">
      <w:pPr>
        <w:pStyle w:val="BBSnadpis2"/>
      </w:pPr>
      <w:r w:rsidRPr="00592768">
        <w:t>Záruka na Dílo</w:t>
      </w:r>
    </w:p>
    <w:p w14:paraId="3BD60A70" w14:textId="77777777" w:rsidR="001013AC" w:rsidRPr="006A2288" w:rsidRDefault="001013AC" w:rsidP="001013AC">
      <w:pPr>
        <w:pStyle w:val="BBSnormal"/>
        <w:rPr>
          <w:highlight w:val="green"/>
        </w:rPr>
      </w:pPr>
    </w:p>
    <w:p w14:paraId="1D5B4368" w14:textId="46A2F459" w:rsidR="00410588" w:rsidRPr="006A2288" w:rsidRDefault="0056493C" w:rsidP="00681D26">
      <w:pPr>
        <w:pStyle w:val="BBSnadpis3"/>
      </w:pPr>
      <w:bookmarkStart w:id="63" w:name="_Ref352343058"/>
      <w:bookmarkStart w:id="64" w:name="_Ref373224492"/>
      <w:r w:rsidRPr="006A2288">
        <w:t>Zhotovitel posky</w:t>
      </w:r>
      <w:r w:rsidR="009517B7" w:rsidRPr="006A2288">
        <w:t xml:space="preserve">tuje Objednateli smluvní </w:t>
      </w:r>
      <w:r w:rsidR="009517B7" w:rsidRPr="00EA4EE4">
        <w:t>záruku za jakost Díla (dále jen „</w:t>
      </w:r>
      <w:r w:rsidR="009517B7" w:rsidRPr="00EA4EE4">
        <w:rPr>
          <w:b/>
        </w:rPr>
        <w:t>Záruka na Dílo</w:t>
      </w:r>
      <w:r w:rsidR="009517B7" w:rsidRPr="00EA4EE4">
        <w:t xml:space="preserve">“) v délce trvání </w:t>
      </w:r>
      <w:r w:rsidR="009517B7" w:rsidRPr="001654D9">
        <w:t>pěti (</w:t>
      </w:r>
      <w:r w:rsidR="002B72E2" w:rsidRPr="001654D9">
        <w:t>5</w:t>
      </w:r>
      <w:r w:rsidR="009517B7" w:rsidRPr="001654D9">
        <w:t>) let ode Dne předání Díla</w:t>
      </w:r>
      <w:r w:rsidR="00B35A6C" w:rsidRPr="001654D9">
        <w:t>, nebo, pokud jsou v Protokolu o předání Díla uvedeny jakékoli vady či nedodělky Díla, ode dne podpisu Protokolu o odstranění vad a nedodělků Smluvními stranami</w:t>
      </w:r>
      <w:r w:rsidR="009517B7" w:rsidRPr="001654D9">
        <w:t>.</w:t>
      </w:r>
      <w:bookmarkEnd w:id="63"/>
      <w:r w:rsidR="009517B7" w:rsidRPr="001654D9">
        <w:t xml:space="preserve"> Zárukou na Dílo se Zhotovitel zavazuje, že Dílo bude mít vlastnosti plně odpovídající Smlouvě, Projektové dokumentaci, </w:t>
      </w:r>
      <w:r w:rsidR="006F082E" w:rsidRPr="001654D9">
        <w:t>Povolení záměru</w:t>
      </w:r>
      <w:r w:rsidR="00454E7C" w:rsidRPr="001654D9">
        <w:t xml:space="preserve"> </w:t>
      </w:r>
      <w:r w:rsidR="009517B7" w:rsidRPr="001654D9">
        <w:t>a příloze č. 7 této Smlouvy a veškerým právním předpisům a technickým normám platným a účinným v České republice, které se na provedení Díla vztahují, a bude jako celek funkční po dobu nejméně pěti (</w:t>
      </w:r>
      <w:r w:rsidR="002B72E2" w:rsidRPr="001654D9">
        <w:t>5</w:t>
      </w:r>
      <w:r w:rsidR="009517B7" w:rsidRPr="001654D9">
        <w:t>) let od Dne předání Díla</w:t>
      </w:r>
      <w:r w:rsidR="00A84ED3" w:rsidRPr="001654D9">
        <w:t>, nebo, pokud jsou v Protokolu o předání Díla uvedeny jakékoli vady či nedodělky Díla, ode dne podpisu Protokolu o odstranění vad a nedodělků</w:t>
      </w:r>
      <w:r w:rsidR="00A84ED3" w:rsidRPr="00A84ED3">
        <w:t xml:space="preserve"> Smluvními stranami.</w:t>
      </w:r>
      <w:r w:rsidR="009517B7" w:rsidRPr="006A2288">
        <w:t>.</w:t>
      </w:r>
      <w:bookmarkEnd w:id="64"/>
    </w:p>
    <w:p w14:paraId="5135A2A7" w14:textId="77777777" w:rsidR="001013AC" w:rsidRPr="00EA4EE4" w:rsidRDefault="001013AC" w:rsidP="001013AC">
      <w:pPr>
        <w:pStyle w:val="BBSnormal"/>
      </w:pPr>
    </w:p>
    <w:p w14:paraId="695CF360" w14:textId="77777777" w:rsidR="00410588" w:rsidRPr="00592768" w:rsidRDefault="009517B7" w:rsidP="00681D26">
      <w:pPr>
        <w:pStyle w:val="BBSnadpis3"/>
      </w:pPr>
      <w:r w:rsidRPr="00592768">
        <w:t>Záruční doba v případě Záruky na Dílo neběží, pokud zhotovované Dílo nebo jeho část není v provozu z důvodu reklamované vady, a to až do doby jejího odstranění. U opravených nebo vyměněných částí Díla běží nová záruční doba ode dne jejich předání Objednateli.</w:t>
      </w:r>
    </w:p>
    <w:p w14:paraId="2DF19E64" w14:textId="77777777" w:rsidR="001013AC" w:rsidRPr="00592768" w:rsidRDefault="001013AC" w:rsidP="001013AC">
      <w:pPr>
        <w:pStyle w:val="BBSnormal"/>
      </w:pPr>
    </w:p>
    <w:p w14:paraId="6EE96439" w14:textId="1288A798" w:rsidR="000D3769" w:rsidRDefault="009517B7" w:rsidP="000D3769">
      <w:pPr>
        <w:pStyle w:val="BBSnadpis3"/>
      </w:pPr>
      <w:r w:rsidRPr="00592768">
        <w:t>Zhotovitel je povinen uhradit Objednateli náklady a újmy vzniklé následkem jeho vadného plnění.</w:t>
      </w:r>
    </w:p>
    <w:p w14:paraId="1D308E77" w14:textId="77777777" w:rsidR="000D3769" w:rsidRDefault="000D3769" w:rsidP="000D3769">
      <w:pPr>
        <w:pStyle w:val="BBSnormal"/>
      </w:pPr>
    </w:p>
    <w:p w14:paraId="5E8D1B1B" w14:textId="5B96401E" w:rsidR="000D3769" w:rsidRPr="000D3769" w:rsidRDefault="000A527A" w:rsidP="000D3769">
      <w:pPr>
        <w:pStyle w:val="BBSnadpis3"/>
      </w:pPr>
      <w:r>
        <w:t xml:space="preserve">Zhotovitel tímto dává Objednateli souhlas, aby práva a povinnosti vyplývající ze Záruky na Dílo, resp. tuto Záruku na Dílo jako celek převedl (postoupil) </w:t>
      </w:r>
      <w:r w:rsidR="005C0276">
        <w:t>Správě a údržbě silnic Pardubického kraje, IČO 000 85 031, se sídlem Doubravice 98, 533 53 Pardubice.</w:t>
      </w:r>
    </w:p>
    <w:p w14:paraId="24C04E5C" w14:textId="77777777" w:rsidR="001013AC" w:rsidRPr="00055ACD" w:rsidRDefault="001013AC" w:rsidP="001013AC">
      <w:pPr>
        <w:pStyle w:val="BBSnormal"/>
      </w:pPr>
    </w:p>
    <w:p w14:paraId="7CFD5B95" w14:textId="00B42059" w:rsidR="00D56FD8" w:rsidRPr="00055ACD" w:rsidRDefault="00D56FD8" w:rsidP="00C26E9F">
      <w:pPr>
        <w:pStyle w:val="BBSnadpis3"/>
        <w:numPr>
          <w:ilvl w:val="0"/>
          <w:numId w:val="0"/>
        </w:numPr>
        <w:ind w:left="851"/>
      </w:pPr>
    </w:p>
    <w:p w14:paraId="1EAF5CD1" w14:textId="77777777" w:rsidR="009517B7" w:rsidRPr="00592768" w:rsidRDefault="009517B7" w:rsidP="0041746E">
      <w:pPr>
        <w:pStyle w:val="BBSnadpis2"/>
      </w:pPr>
      <w:bookmarkStart w:id="65" w:name="_Ref379547988"/>
      <w:r w:rsidRPr="00592768">
        <w:t>První bankovní záruka</w:t>
      </w:r>
      <w:bookmarkEnd w:id="65"/>
    </w:p>
    <w:p w14:paraId="488870CD" w14:textId="77777777" w:rsidR="001013AC" w:rsidRPr="006A2288" w:rsidRDefault="001013AC" w:rsidP="001013AC">
      <w:pPr>
        <w:pStyle w:val="BBSnormal"/>
      </w:pPr>
    </w:p>
    <w:p w14:paraId="1138E1B4" w14:textId="46CC019A" w:rsidR="00410588" w:rsidRPr="00592768" w:rsidRDefault="00055ACD" w:rsidP="00681D26">
      <w:pPr>
        <w:pStyle w:val="BBSnadpis3"/>
      </w:pPr>
      <w:bookmarkStart w:id="66" w:name="_Ref349148157"/>
      <w:r>
        <w:t>Neuplatní se.</w:t>
      </w:r>
    </w:p>
    <w:p w14:paraId="4E376A2A" w14:textId="77777777" w:rsidR="009517B7" w:rsidRPr="00592768" w:rsidRDefault="009517B7" w:rsidP="0041746E">
      <w:pPr>
        <w:pStyle w:val="BBSnadpis2"/>
      </w:pPr>
      <w:bookmarkStart w:id="67" w:name="_Ref379547991"/>
      <w:r w:rsidRPr="00592768">
        <w:t>Druhá bankovní záruka</w:t>
      </w:r>
      <w:bookmarkEnd w:id="67"/>
    </w:p>
    <w:p w14:paraId="3EF0BACE" w14:textId="77777777" w:rsidR="001013AC" w:rsidRPr="006A2288" w:rsidRDefault="001013AC" w:rsidP="001013AC">
      <w:pPr>
        <w:pStyle w:val="BBSnormal"/>
      </w:pPr>
    </w:p>
    <w:p w14:paraId="2DE73C34" w14:textId="78468F65" w:rsidR="00410588" w:rsidRPr="00592768" w:rsidRDefault="00055ACD" w:rsidP="00681D26">
      <w:pPr>
        <w:pStyle w:val="BBSnadpis3"/>
      </w:pPr>
      <w:r>
        <w:t>Neuplatní se.</w:t>
      </w:r>
    </w:p>
    <w:p w14:paraId="7235F56B" w14:textId="77777777" w:rsidR="004E53A4" w:rsidRPr="00592768" w:rsidRDefault="004E53A4" w:rsidP="005C07F5">
      <w:pPr>
        <w:pStyle w:val="BBSnormal"/>
      </w:pPr>
    </w:p>
    <w:p w14:paraId="07284FA1" w14:textId="59411538" w:rsidR="00410588" w:rsidRPr="00FE51E8" w:rsidRDefault="009517B7" w:rsidP="0041746E">
      <w:pPr>
        <w:pStyle w:val="BBSnadpis1"/>
      </w:pPr>
      <w:bookmarkStart w:id="68" w:name="_Ref349744747"/>
      <w:bookmarkEnd w:id="8"/>
      <w:bookmarkEnd w:id="11"/>
      <w:bookmarkEnd w:id="66"/>
      <w:r w:rsidRPr="00FE51E8">
        <w:t>Vady</w:t>
      </w:r>
      <w:bookmarkEnd w:id="68"/>
      <w:r w:rsidRPr="00FE51E8">
        <w:t xml:space="preserve"> </w:t>
      </w:r>
      <w:proofErr w:type="spellStart"/>
      <w:r w:rsidRPr="00FE51E8">
        <w:t>Díla</w:t>
      </w:r>
      <w:proofErr w:type="spellEnd"/>
    </w:p>
    <w:p w14:paraId="3083797A" w14:textId="77777777" w:rsidR="008469CF" w:rsidRPr="00592768" w:rsidRDefault="008469CF" w:rsidP="00505675">
      <w:pPr>
        <w:pStyle w:val="BBSnormal"/>
      </w:pPr>
    </w:p>
    <w:p w14:paraId="3ED81AAE" w14:textId="33290F07" w:rsidR="00410588" w:rsidRPr="00592768" w:rsidRDefault="009517B7" w:rsidP="00681D26">
      <w:pPr>
        <w:pStyle w:val="BBSnadpis3"/>
      </w:pPr>
      <w:r w:rsidRPr="006A2288">
        <w:t xml:space="preserve">Vadou Díla se rozumí též odchylka od Projektové dokumentace, </w:t>
      </w:r>
      <w:r w:rsidR="006F082E" w:rsidRPr="006F082E">
        <w:t>Povolení záměru</w:t>
      </w:r>
      <w:r w:rsidRPr="006A2288">
        <w:t>, technického zadání, druhu či kvalitativních podmínek Díla nebo jeho části, stanovených touto Smlouvou, techn</w:t>
      </w:r>
      <w:r w:rsidRPr="00EA4EE4">
        <w:t xml:space="preserve">ickými normami či obecně závaznými právními předpisy. O vadu Díla se jedná v případě vady zjevné i skryté a vady v dokladech, které má Dílo nebo jeho část v době jeho předání Objednateli, a dále v případě vad, které se na Díle vyskytnou v záruční době stanovené v článku </w:t>
      </w:r>
      <w:r w:rsidR="006A2288">
        <w:fldChar w:fldCharType="begin"/>
      </w:r>
      <w:r w:rsidR="006A2288">
        <w:instrText xml:space="preserve"> REF _Ref373224492 \r \h </w:instrText>
      </w:r>
      <w:r w:rsidR="006A2288">
        <w:fldChar w:fldCharType="separate"/>
      </w:r>
      <w:r w:rsidR="00590F97">
        <w:t>8.1.1</w:t>
      </w:r>
      <w:r w:rsidR="006A2288">
        <w:fldChar w:fldCharType="end"/>
      </w:r>
      <w:r w:rsidRPr="00592768">
        <w:t xml:space="preserve"> této Smlouvy. Dílo musí mít smluvenou jakost a provedení, musí být způsobilé pro použití ke smluvenému účelu a musí si zachovat smluvené vlastnosti. </w:t>
      </w:r>
    </w:p>
    <w:p w14:paraId="03846B7E" w14:textId="77777777" w:rsidR="001013AC" w:rsidRPr="00592768" w:rsidRDefault="001013AC" w:rsidP="001013AC">
      <w:pPr>
        <w:pStyle w:val="BBSnormal"/>
      </w:pPr>
    </w:p>
    <w:p w14:paraId="0A1C71EE" w14:textId="77777777" w:rsidR="00410588" w:rsidRPr="00592768" w:rsidRDefault="009517B7" w:rsidP="00681D26">
      <w:pPr>
        <w:pStyle w:val="BBSnadpis3"/>
        <w:rPr>
          <w:snapToGrid w:val="0"/>
        </w:rPr>
      </w:pPr>
      <w:r w:rsidRPr="00592768">
        <w:rPr>
          <w:snapToGrid w:val="0"/>
        </w:rPr>
        <w:lastRenderedPageBreak/>
        <w:t>Smluvní strany se dohodly, že za podstatné porušení této Smlouvy, resp. podstatnou vadu Díla pokládají mj. i výskyt takové vady, která podstatným způsobem ztěžuje či dokonce znemožňuje užívání (provoz) Díla, či opakovaný výskyt stejné vady po opravě Díla.</w:t>
      </w:r>
    </w:p>
    <w:p w14:paraId="004B70EF" w14:textId="77777777" w:rsidR="001013AC" w:rsidRPr="00592768" w:rsidRDefault="001013AC" w:rsidP="001013AC">
      <w:pPr>
        <w:pStyle w:val="BBSnormal"/>
      </w:pPr>
    </w:p>
    <w:p w14:paraId="69384083" w14:textId="0F91EFDB" w:rsidR="00410588" w:rsidRPr="00592768" w:rsidRDefault="009517B7" w:rsidP="00681D26">
      <w:pPr>
        <w:pStyle w:val="BBSnadpis3"/>
      </w:pPr>
      <w:r w:rsidRPr="00592768">
        <w:t xml:space="preserve">Smluvní strany se dohodly, že za podstatnou vadu Díla </w:t>
      </w:r>
      <w:r w:rsidRPr="00592768">
        <w:rPr>
          <w:snapToGrid w:val="0"/>
        </w:rPr>
        <w:t xml:space="preserve">pokládají </w:t>
      </w:r>
      <w:r w:rsidRPr="00592768">
        <w:t xml:space="preserve">neprovedení, či neúspěšné provedení zkoušek v souladu s čl. </w:t>
      </w:r>
      <w:r w:rsidR="006A2288">
        <w:fldChar w:fldCharType="begin"/>
      </w:r>
      <w:r w:rsidR="006A2288">
        <w:instrText xml:space="preserve"> REF _Ref349816904 \r \h </w:instrText>
      </w:r>
      <w:r w:rsidR="006A2288">
        <w:fldChar w:fldCharType="separate"/>
      </w:r>
      <w:r w:rsidR="00590F97">
        <w:t>3.1.4</w:t>
      </w:r>
      <w:r w:rsidR="006A2288">
        <w:fldChar w:fldCharType="end"/>
      </w:r>
      <w:r w:rsidRPr="00592768">
        <w:t xml:space="preserve"> této Smlouvy.</w:t>
      </w:r>
    </w:p>
    <w:p w14:paraId="2E0FCA91" w14:textId="77777777" w:rsidR="001013AC" w:rsidRPr="00592768" w:rsidRDefault="001013AC" w:rsidP="001013AC">
      <w:pPr>
        <w:pStyle w:val="BBSnormal"/>
      </w:pPr>
    </w:p>
    <w:p w14:paraId="2EDAF0E6" w14:textId="77777777" w:rsidR="00410588" w:rsidRPr="00592768" w:rsidRDefault="009517B7" w:rsidP="00681D26">
      <w:pPr>
        <w:pStyle w:val="BBSnadpis3"/>
      </w:pPr>
      <w:r w:rsidRPr="00592768">
        <w:t>Smluvní strany se dohodly, že za vadu Díla se pro účely této Smlouvy považují také nedodělky Díla.</w:t>
      </w:r>
    </w:p>
    <w:p w14:paraId="20586154" w14:textId="77777777" w:rsidR="001013AC" w:rsidRPr="00592768" w:rsidRDefault="001013AC" w:rsidP="001013AC">
      <w:pPr>
        <w:pStyle w:val="BBSnormal"/>
      </w:pPr>
    </w:p>
    <w:p w14:paraId="799A88B6" w14:textId="77777777" w:rsidR="00410588" w:rsidRPr="00592768" w:rsidRDefault="009517B7" w:rsidP="00681D26">
      <w:pPr>
        <w:pStyle w:val="BBSnadpis3"/>
      </w:pPr>
      <w:bookmarkStart w:id="69" w:name="_Ref350863922"/>
      <w:r w:rsidRPr="00592768">
        <w:t xml:space="preserve">Objednatel je povinen bez zbytečného odkladu oznámit Zhotoviteli, že se na Díle vyskytla vada. </w:t>
      </w:r>
      <w:bookmarkEnd w:id="69"/>
    </w:p>
    <w:p w14:paraId="387BACF9" w14:textId="77777777" w:rsidR="001013AC" w:rsidRPr="00592768" w:rsidRDefault="001013AC" w:rsidP="001013AC">
      <w:pPr>
        <w:pStyle w:val="BBSnormal"/>
      </w:pPr>
    </w:p>
    <w:p w14:paraId="7BA793DC" w14:textId="06A4A8B1" w:rsidR="00410588" w:rsidRPr="00592768" w:rsidRDefault="009517B7" w:rsidP="00681D26">
      <w:pPr>
        <w:pStyle w:val="BBSnadpis3"/>
      </w:pPr>
      <w:bookmarkStart w:id="70" w:name="_Ref349746181"/>
      <w:bookmarkStart w:id="71" w:name="_Ref351046601"/>
      <w:bookmarkStart w:id="72" w:name="_Ref372532984"/>
      <w:r w:rsidRPr="00592768">
        <w:t>Zhotovitel je povinen na svůj náklad odstranit všechny vady Díla, a to ve lhůtě uvedené v oznámení o výskytu vady. Pro případ, že v</w:t>
      </w:r>
      <w:bookmarkEnd w:id="70"/>
      <w:r w:rsidRPr="00592768">
        <w:t> oznámení nebude uvedena lhůta, do níž je Zhotovitel povinen uvedenou vadu odstranit, sjednávají Smluvní strany, že Zhotovitel je povinen vadu odstranit do tří (3) kalendářních dnů od doručení takového oznámení</w:t>
      </w:r>
      <w:r w:rsidR="009E0F6C" w:rsidRPr="00592768">
        <w:t xml:space="preserve">, s výjimkou tzv. urgentních vad dle čl. </w:t>
      </w:r>
      <w:r w:rsidR="006A2288">
        <w:fldChar w:fldCharType="begin"/>
      </w:r>
      <w:r w:rsidR="006A2288">
        <w:instrText xml:space="preserve"> REF _Ref109210495 \r \h </w:instrText>
      </w:r>
      <w:r w:rsidR="006A2288">
        <w:fldChar w:fldCharType="separate"/>
      </w:r>
      <w:r w:rsidR="00590F97">
        <w:t>9.1.7</w:t>
      </w:r>
      <w:r w:rsidR="006A2288">
        <w:fldChar w:fldCharType="end"/>
      </w:r>
      <w:r w:rsidRPr="00592768">
        <w:t>. Pokud Zhotovitel vadu neodstraní v uvedené lhůtě, je Objednatel oprávněn vadu odstranit sám a/nebo prostřednictvím třetí osoby a Zhotovitel je povinen Objednateli takto vzniklé náklady v plné výši uhradit.</w:t>
      </w:r>
      <w:bookmarkEnd w:id="71"/>
      <w:r w:rsidRPr="00592768">
        <w:t xml:space="preserve"> Objednatel je oprávněn místo opravy vad Díla prostřednictvím třetí osoby požadovat po Zhotoviteli poskytnutí přiměřené slevy z Ceny.</w:t>
      </w:r>
      <w:bookmarkEnd w:id="72"/>
    </w:p>
    <w:p w14:paraId="66E06318" w14:textId="77777777" w:rsidR="001013AC" w:rsidRPr="00592768" w:rsidRDefault="001013AC" w:rsidP="001013AC">
      <w:pPr>
        <w:pStyle w:val="BBSnormal"/>
      </w:pPr>
    </w:p>
    <w:p w14:paraId="36A80FCD" w14:textId="4932606D" w:rsidR="009E0F6C" w:rsidRPr="00592768" w:rsidRDefault="009E0F6C" w:rsidP="00681D26">
      <w:pPr>
        <w:pStyle w:val="BBSnadpis3"/>
      </w:pPr>
      <w:bookmarkStart w:id="73" w:name="_Ref109210495"/>
      <w:r w:rsidRPr="00592768">
        <w:t xml:space="preserve">Smluvní strany se dohodly na následujícím postupu týkajícím se odstraňování/ opravování tzv. urgentních vad Díla. Pro účely této Smlouvy se „urgentní vadou“ Díla rozumí jakákoli vada, která je na Díle objevena před předáním Díla, během předání Díla nebo v průběhu trvání Záruky na Dílo a která má podle názoru Objednatele takový charakter, že její okamžité neodstranění by vedlo nebo zřejmě mohlo vést ke škodám (včetně ušlého zisku) na provozu </w:t>
      </w:r>
      <w:r w:rsidRPr="00403495">
        <w:t>prodejny</w:t>
      </w:r>
      <w:r w:rsidRPr="00592768">
        <w:t xml:space="preserve"> Objednatele. V případě, že bude objevena taková urgentní vada, je Objednatel povinen bezodkladně tuto vadu Zhotoviteli notifikovat a upozornit ho, že se jedná o urgentní vadu. Výskyt urgentní vady by měl být Objednatelem (pokud to bude možné) zdokumentován, např. fotografií. Zhotovitel je povinen urgentní vadu odstranit do 24 hodin od oznámení. Po marném </w:t>
      </w:r>
      <w:r w:rsidR="008B3695" w:rsidRPr="00592768">
        <w:t>uplynutí</w:t>
      </w:r>
      <w:r w:rsidRPr="00592768">
        <w:t xml:space="preserve"> lhůty dle předchozí věty je Objednatel oprávněn urgentní vadu nechat odstranit/opravit sám nebo pomoci třetí osoby na náklady Zhotovitele.</w:t>
      </w:r>
      <w:bookmarkEnd w:id="73"/>
    </w:p>
    <w:p w14:paraId="22253284" w14:textId="77777777" w:rsidR="009E0F6C" w:rsidRPr="00592768" w:rsidRDefault="009E0F6C" w:rsidP="005B162A">
      <w:pPr>
        <w:pStyle w:val="BBSnormal"/>
      </w:pPr>
    </w:p>
    <w:p w14:paraId="4EA3D348" w14:textId="5C5F68EC" w:rsidR="004E53A4" w:rsidRPr="00592768" w:rsidRDefault="009517B7" w:rsidP="00681D26">
      <w:pPr>
        <w:pStyle w:val="BBSnadpis3"/>
      </w:pPr>
      <w:r w:rsidRPr="00592768">
        <w:t xml:space="preserve">Termíny odstranění vad je Zhotovitel povinen Objednateli sdělit minimálně s jednodenním předstihem, a to způsobem uvedeným v příslušném oznámení o výskytu vady. </w:t>
      </w:r>
    </w:p>
    <w:p w14:paraId="2FADC935" w14:textId="3DDD5D9A" w:rsidR="001013AC" w:rsidRPr="00592768" w:rsidRDefault="001013AC" w:rsidP="001013AC">
      <w:pPr>
        <w:pStyle w:val="BBSnormal"/>
      </w:pPr>
    </w:p>
    <w:p w14:paraId="390CB1F9" w14:textId="77777777" w:rsidR="00410588" w:rsidRPr="00FE51E8" w:rsidRDefault="009517B7" w:rsidP="0041746E">
      <w:pPr>
        <w:pStyle w:val="BBSnadpis1"/>
      </w:pPr>
      <w:proofErr w:type="spellStart"/>
      <w:r w:rsidRPr="00FE51E8">
        <w:t>Doručování</w:t>
      </w:r>
      <w:proofErr w:type="spellEnd"/>
    </w:p>
    <w:p w14:paraId="37146E61" w14:textId="77777777" w:rsidR="001013AC" w:rsidRPr="00592768" w:rsidRDefault="001013AC" w:rsidP="009139C3">
      <w:pPr>
        <w:pStyle w:val="BBSnormal"/>
      </w:pPr>
    </w:p>
    <w:p w14:paraId="25DB5FAC" w14:textId="6CBB3E30" w:rsidR="00D56FD8" w:rsidRPr="00592768" w:rsidRDefault="009517B7" w:rsidP="00681D26">
      <w:pPr>
        <w:pStyle w:val="BBSnadpis3"/>
      </w:pPr>
      <w:r w:rsidRPr="006A2288">
        <w:t xml:space="preserve">Smluvní strany se dohodly na tom, že veškerá komunikace mezi nimi bude probíhat </w:t>
      </w:r>
      <w:r w:rsidRPr="006A2288">
        <w:br/>
      </w:r>
      <w:r w:rsidRPr="00EA4EE4">
        <w:t xml:space="preserve">e-mailem bez zaručeného elektronického podpisu </w:t>
      </w:r>
      <w:r w:rsidR="004F287B" w:rsidRPr="00EA4EE4">
        <w:t xml:space="preserve">(nevztahuje se na změny a ukončení Smlouvy) </w:t>
      </w:r>
      <w:r w:rsidRPr="00EA4EE4">
        <w:t>a/nebo písemně formou doporučeného dopisu zaslaného na adresu sídla příslušné Smluvní strany uvedenou v záhlaví této Smlouvy</w:t>
      </w:r>
      <w:r w:rsidR="004F287B" w:rsidRPr="00EA4EE4">
        <w:t xml:space="preserve"> nebo prostřednictvím Adobe Sign</w:t>
      </w:r>
      <w:r w:rsidRPr="00EA4EE4">
        <w:t>. Odmítnu</w:t>
      </w:r>
      <w:r w:rsidRPr="00657E0F">
        <w:t>tí převzetí písemnosti se považuje za její doručení ke dni odmítnutí převzetí. Písemnosti zasílané jako doporučená zásilka budou považovány za řádně doručené jejich skutečným doručením, nejpozději však třetím (3.) kalendářním dnem od oznámení o jejich uložení na poště</w:t>
      </w:r>
      <w:r w:rsidRPr="00657E0F">
        <w:rPr>
          <w:rFonts w:eastAsia="MS Mincho"/>
        </w:rPr>
        <w:t xml:space="preserve">. </w:t>
      </w:r>
      <w:r w:rsidRPr="00657E0F">
        <w:t>Smluvní strana je povinna bez zbytečného odkladu oznámit druhé Smluvní straně změnu své doručovací adresy.</w:t>
      </w:r>
    </w:p>
    <w:p w14:paraId="6BF21A8E" w14:textId="77777777" w:rsidR="001013AC" w:rsidRPr="00592768" w:rsidRDefault="001013AC" w:rsidP="00532A2C">
      <w:pPr>
        <w:pStyle w:val="BBSnormal"/>
        <w:widowControl w:val="0"/>
      </w:pPr>
    </w:p>
    <w:p w14:paraId="41F1A7F5" w14:textId="77777777" w:rsidR="00D56FD8" w:rsidRPr="00592768" w:rsidRDefault="009517B7" w:rsidP="00681D26">
      <w:pPr>
        <w:pStyle w:val="BBSnadpis3"/>
      </w:pPr>
      <w:r w:rsidRPr="00592768">
        <w:t>Pro účely této Smlouvy se Smluvní strany dohodly na tom, že pro komunikaci prováděnou e-mailem bez zaručeného elektronického podpisu se bude využívat pouze e-mailových adres uvedených v záhlaví této Smlouvy. E-mail se považuje za řádně doručený dnem jeho odeslání Smluvní stranou. Smluvní strana je povinna bez zbytečného odkladu oznámit druhé Smluvní straně změnu své e-mailové adresy.</w:t>
      </w:r>
    </w:p>
    <w:p w14:paraId="6EC52AE8" w14:textId="77777777" w:rsidR="00D56FD8" w:rsidRPr="00592768" w:rsidRDefault="00D56FD8">
      <w:pPr>
        <w:pStyle w:val="BBSnormal"/>
      </w:pPr>
    </w:p>
    <w:p w14:paraId="1D0BFC5F" w14:textId="77777777" w:rsidR="00D56FD8" w:rsidRPr="00FE51E8" w:rsidRDefault="009517B7" w:rsidP="0041746E">
      <w:pPr>
        <w:pStyle w:val="BBSnadpis1"/>
      </w:pPr>
      <w:proofErr w:type="spellStart"/>
      <w:r w:rsidRPr="00FE51E8">
        <w:t>Trvání</w:t>
      </w:r>
      <w:proofErr w:type="spellEnd"/>
      <w:r w:rsidRPr="00FE51E8">
        <w:t xml:space="preserve"> </w:t>
      </w:r>
      <w:proofErr w:type="spellStart"/>
      <w:r w:rsidRPr="00FE51E8">
        <w:t>Smlouvy</w:t>
      </w:r>
      <w:proofErr w:type="spellEnd"/>
    </w:p>
    <w:p w14:paraId="6FDD862D" w14:textId="77777777" w:rsidR="009517B7" w:rsidRPr="00592768" w:rsidRDefault="009517B7" w:rsidP="0041746E">
      <w:pPr>
        <w:pStyle w:val="BBSnadpis2"/>
      </w:pPr>
      <w:r w:rsidRPr="00592768">
        <w:t>Doba trvání Smlouvy</w:t>
      </w:r>
    </w:p>
    <w:p w14:paraId="207158FF" w14:textId="77777777" w:rsidR="001013AC" w:rsidRPr="006A2288" w:rsidRDefault="001013AC" w:rsidP="00532A2C">
      <w:pPr>
        <w:pStyle w:val="BBSnormal"/>
        <w:widowControl w:val="0"/>
      </w:pPr>
    </w:p>
    <w:p w14:paraId="376FF0CD" w14:textId="0256519A" w:rsidR="00D56FD8" w:rsidRPr="00592768" w:rsidRDefault="009517B7" w:rsidP="00681D26">
      <w:pPr>
        <w:pStyle w:val="BBSnadpis3"/>
      </w:pPr>
      <w:r w:rsidRPr="006A2288">
        <w:t>Tato Smlouva se uzavírá na dobu</w:t>
      </w:r>
      <w:r w:rsidR="008B3695">
        <w:t xml:space="preserve"> </w:t>
      </w:r>
      <w:r w:rsidR="00595EAF" w:rsidRPr="006A2288">
        <w:t>do splnění veškerých povinností v ní sjednaných a z ní plynoucích</w:t>
      </w:r>
      <w:r w:rsidRPr="00592768">
        <w:t>.</w:t>
      </w:r>
    </w:p>
    <w:p w14:paraId="5C75AADC" w14:textId="77777777" w:rsidR="009517B7" w:rsidRPr="006A2288" w:rsidRDefault="009517B7" w:rsidP="0041746E">
      <w:pPr>
        <w:pStyle w:val="BBSnadpis2"/>
      </w:pPr>
      <w:r w:rsidRPr="006A2288">
        <w:t>Ukončení Smlouvy</w:t>
      </w:r>
    </w:p>
    <w:p w14:paraId="29289137" w14:textId="77777777" w:rsidR="001013AC" w:rsidRPr="006A2288" w:rsidRDefault="001013AC" w:rsidP="00532A2C">
      <w:pPr>
        <w:pStyle w:val="BBSnormal"/>
        <w:widowControl w:val="0"/>
      </w:pPr>
    </w:p>
    <w:p w14:paraId="1457B5E9" w14:textId="5D365DE9" w:rsidR="00D56FD8" w:rsidRPr="00592768" w:rsidRDefault="009517B7" w:rsidP="00681D26">
      <w:pPr>
        <w:pStyle w:val="BBSnadpis3"/>
      </w:pPr>
      <w:r w:rsidRPr="00EA4EE4">
        <w:t>Tuto Smlouvu lze ukončit (i) písemnou dohodou Smluvních stran nebo (</w:t>
      </w:r>
      <w:proofErr w:type="spellStart"/>
      <w:r w:rsidRPr="00EA4EE4">
        <w:t>ii</w:t>
      </w:r>
      <w:proofErr w:type="spellEnd"/>
      <w:r w:rsidRPr="00EA4EE4">
        <w:t xml:space="preserve">) odstoupením některé ze Smluvních stran od této Smlouvy dle čl. </w:t>
      </w:r>
      <w:r w:rsidR="006A2288">
        <w:fldChar w:fldCharType="begin"/>
      </w:r>
      <w:r w:rsidR="006A2288">
        <w:instrText xml:space="preserve"> REF _Ref349747419 \r \h </w:instrText>
      </w:r>
      <w:r w:rsidR="006A2288">
        <w:fldChar w:fldCharType="separate"/>
      </w:r>
      <w:r w:rsidR="00590F97">
        <w:t>11.3</w:t>
      </w:r>
      <w:r w:rsidR="006A2288">
        <w:fldChar w:fldCharType="end"/>
      </w:r>
      <w:r w:rsidRPr="00592768">
        <w:t xml:space="preserve"> této Smlouvy.</w:t>
      </w:r>
    </w:p>
    <w:p w14:paraId="03EA77B3" w14:textId="77777777" w:rsidR="009517B7" w:rsidRPr="00592768" w:rsidRDefault="009517B7" w:rsidP="0041746E">
      <w:pPr>
        <w:pStyle w:val="BBSnadpis2"/>
      </w:pPr>
      <w:bookmarkStart w:id="74" w:name="_Ref349747419"/>
      <w:r w:rsidRPr="00592768">
        <w:t>Odstoupení od Smlouvy</w:t>
      </w:r>
      <w:bookmarkEnd w:id="74"/>
    </w:p>
    <w:p w14:paraId="54FECF84" w14:textId="77777777" w:rsidR="001013AC" w:rsidRPr="00592768" w:rsidRDefault="001013AC" w:rsidP="00532A2C">
      <w:pPr>
        <w:pStyle w:val="BBSnormal"/>
        <w:widowControl w:val="0"/>
      </w:pPr>
    </w:p>
    <w:p w14:paraId="4E6BCB5A" w14:textId="4B47F8EC" w:rsidR="00D56FD8" w:rsidRPr="00592768" w:rsidRDefault="009517B7" w:rsidP="00681D26">
      <w:pPr>
        <w:pStyle w:val="BBSnadpis3"/>
      </w:pPr>
      <w:r w:rsidRPr="00592768">
        <w:t xml:space="preserve">Smluvní strany se dohodly, že každá ze Smluvních stran je, v souladu s pravidly uvedenými v tomto čl. </w:t>
      </w:r>
      <w:r w:rsidR="006A2288">
        <w:fldChar w:fldCharType="begin"/>
      </w:r>
      <w:r w:rsidR="006A2288">
        <w:instrText xml:space="preserve"> REF _Ref349747419 \r \h </w:instrText>
      </w:r>
      <w:r w:rsidR="006A2288">
        <w:fldChar w:fldCharType="separate"/>
      </w:r>
      <w:r w:rsidR="00590F97">
        <w:t>11.3</w:t>
      </w:r>
      <w:r w:rsidR="006A2288">
        <w:fldChar w:fldCharType="end"/>
      </w:r>
      <w:r w:rsidRPr="00592768">
        <w:t>, oprávněna od této Smlouvy odstoupit, přičemž tato Smlouva zaniká okamžikem doručení písemného oznámení o odstoupení druhé Smluvní straně.</w:t>
      </w:r>
      <w:r w:rsidR="00BC3245" w:rsidRPr="00592768">
        <w:t xml:space="preserve"> </w:t>
      </w:r>
    </w:p>
    <w:p w14:paraId="186511B7" w14:textId="77777777" w:rsidR="001013AC" w:rsidRPr="00592768" w:rsidRDefault="001013AC" w:rsidP="00532A2C">
      <w:pPr>
        <w:pStyle w:val="BBSnormal"/>
        <w:widowControl w:val="0"/>
      </w:pPr>
    </w:p>
    <w:p w14:paraId="78656109" w14:textId="77777777" w:rsidR="00D56FD8" w:rsidRPr="00592768" w:rsidRDefault="009517B7" w:rsidP="00681D26">
      <w:pPr>
        <w:pStyle w:val="BBSnadpis3"/>
      </w:pPr>
      <w:r w:rsidRPr="00592768">
        <w:t>Oznámení o odstoupení od této Smlouvy musí obsahovat popis porušení této Smlouvy, které zakládá právo příslušné Smluvní strany na odstoupení od této Smlouvy.</w:t>
      </w:r>
    </w:p>
    <w:p w14:paraId="64488204" w14:textId="77777777" w:rsidR="001013AC" w:rsidRPr="00592768" w:rsidRDefault="001013AC" w:rsidP="00532A2C">
      <w:pPr>
        <w:pStyle w:val="BBSnormal"/>
        <w:widowControl w:val="0"/>
      </w:pPr>
    </w:p>
    <w:p w14:paraId="4CB0B516" w14:textId="38CE208D" w:rsidR="00D56FD8" w:rsidRPr="00592768" w:rsidRDefault="009517B7" w:rsidP="00681D26">
      <w:pPr>
        <w:pStyle w:val="BBSnadpis3"/>
        <w:rPr>
          <w:i/>
        </w:rPr>
      </w:pPr>
      <w:r w:rsidRPr="00592768">
        <w:t>Smluvní strany se dohodly, že Objednatel je kromě zákonných důvodů pro odstoupení oprávněn od této Smlouvy odstoupit v případě, že:</w:t>
      </w:r>
    </w:p>
    <w:p w14:paraId="321FDA78" w14:textId="15C84E7D" w:rsidR="009517B7" w:rsidRPr="00592768" w:rsidRDefault="00107E45" w:rsidP="0041746E">
      <w:pPr>
        <w:numPr>
          <w:ilvl w:val="3"/>
          <w:numId w:val="46"/>
        </w:numPr>
        <w:spacing w:before="120"/>
        <w:ind w:left="1418" w:hanging="567"/>
        <w:jc w:val="both"/>
        <w:rPr>
          <w:i/>
          <w:sz w:val="22"/>
          <w:szCs w:val="22"/>
        </w:rPr>
      </w:pPr>
      <w:r w:rsidRPr="00592768">
        <w:rPr>
          <w:sz w:val="22"/>
        </w:rPr>
        <w:t>Zhotovitel</w:t>
      </w:r>
      <w:r w:rsidRPr="00592768">
        <w:rPr>
          <w:sz w:val="20"/>
          <w:szCs w:val="22"/>
        </w:rPr>
        <w:t xml:space="preserve"> </w:t>
      </w:r>
      <w:r w:rsidR="009517B7" w:rsidRPr="00592768">
        <w:rPr>
          <w:sz w:val="22"/>
          <w:szCs w:val="22"/>
        </w:rPr>
        <w:t xml:space="preserve">nepřevezme Staveniště do </w:t>
      </w:r>
      <w:r w:rsidR="009E0F6C" w:rsidRPr="00592768">
        <w:rPr>
          <w:sz w:val="22"/>
          <w:szCs w:val="22"/>
        </w:rPr>
        <w:t xml:space="preserve">jednoho </w:t>
      </w:r>
      <w:r w:rsidR="009517B7" w:rsidRPr="00592768">
        <w:rPr>
          <w:sz w:val="22"/>
          <w:szCs w:val="22"/>
        </w:rPr>
        <w:t xml:space="preserve">(1) </w:t>
      </w:r>
      <w:r w:rsidR="009E0F6C" w:rsidRPr="00592768">
        <w:rPr>
          <w:sz w:val="22"/>
          <w:szCs w:val="22"/>
        </w:rPr>
        <w:t>týdne</w:t>
      </w:r>
      <w:r w:rsidR="009517B7" w:rsidRPr="00592768">
        <w:rPr>
          <w:sz w:val="22"/>
          <w:szCs w:val="22"/>
        </w:rPr>
        <w:t xml:space="preserve"> od termínu stanoveného na základě této Smlouvy jako Den předání Staveniště; a/nebo </w:t>
      </w:r>
    </w:p>
    <w:p w14:paraId="0B0D0065" w14:textId="680BDBDA" w:rsidR="009517B7" w:rsidRPr="00592768" w:rsidRDefault="00107E45" w:rsidP="0041746E">
      <w:pPr>
        <w:numPr>
          <w:ilvl w:val="3"/>
          <w:numId w:val="46"/>
        </w:numPr>
        <w:spacing w:before="120"/>
        <w:ind w:left="1418" w:hanging="567"/>
        <w:jc w:val="both"/>
        <w:rPr>
          <w:i/>
          <w:sz w:val="22"/>
          <w:szCs w:val="22"/>
        </w:rPr>
      </w:pPr>
      <w:r w:rsidRPr="00592768">
        <w:rPr>
          <w:sz w:val="22"/>
        </w:rPr>
        <w:t>Zhotovitel</w:t>
      </w:r>
      <w:r w:rsidRPr="00592768">
        <w:rPr>
          <w:sz w:val="20"/>
          <w:szCs w:val="22"/>
        </w:rPr>
        <w:t xml:space="preserve"> </w:t>
      </w:r>
      <w:r w:rsidR="009517B7" w:rsidRPr="00592768">
        <w:rPr>
          <w:sz w:val="22"/>
          <w:szCs w:val="22"/>
        </w:rPr>
        <w:t xml:space="preserve">nedodrží kteroukoli z povinností stanovených v čl. </w:t>
      </w:r>
      <w:r w:rsidR="006A2288">
        <w:rPr>
          <w:sz w:val="22"/>
          <w:szCs w:val="22"/>
        </w:rPr>
        <w:fldChar w:fldCharType="begin"/>
      </w:r>
      <w:r w:rsidR="006A2288">
        <w:rPr>
          <w:sz w:val="22"/>
          <w:szCs w:val="22"/>
        </w:rPr>
        <w:instrText xml:space="preserve"> REF _Ref352337897 \r \h </w:instrText>
      </w:r>
      <w:r w:rsidR="006A2288">
        <w:rPr>
          <w:sz w:val="22"/>
          <w:szCs w:val="22"/>
        </w:rPr>
      </w:r>
      <w:r w:rsidR="006A2288">
        <w:rPr>
          <w:sz w:val="22"/>
          <w:szCs w:val="22"/>
        </w:rPr>
        <w:fldChar w:fldCharType="separate"/>
      </w:r>
      <w:r w:rsidR="00590F97">
        <w:rPr>
          <w:sz w:val="22"/>
          <w:szCs w:val="22"/>
        </w:rPr>
        <w:t>3.1.2</w:t>
      </w:r>
      <w:r w:rsidR="006A2288">
        <w:rPr>
          <w:sz w:val="22"/>
          <w:szCs w:val="22"/>
        </w:rPr>
        <w:fldChar w:fldCharType="end"/>
      </w:r>
      <w:r w:rsidR="009517B7" w:rsidRPr="00592768">
        <w:rPr>
          <w:sz w:val="22"/>
          <w:szCs w:val="22"/>
        </w:rPr>
        <w:t xml:space="preserve"> této Smlouvy, a/nebo</w:t>
      </w:r>
    </w:p>
    <w:p w14:paraId="0CD4CB28" w14:textId="3584B182" w:rsidR="00532A2C" w:rsidRPr="00592768" w:rsidRDefault="00107E45" w:rsidP="0041746E">
      <w:pPr>
        <w:numPr>
          <w:ilvl w:val="3"/>
          <w:numId w:val="46"/>
        </w:numPr>
        <w:spacing w:before="120"/>
        <w:ind w:left="1418" w:hanging="567"/>
        <w:jc w:val="both"/>
        <w:rPr>
          <w:i/>
          <w:sz w:val="22"/>
          <w:szCs w:val="22"/>
        </w:rPr>
      </w:pPr>
      <w:r w:rsidRPr="00592768">
        <w:rPr>
          <w:sz w:val="22"/>
        </w:rPr>
        <w:t>Zhotovitel</w:t>
      </w:r>
      <w:r w:rsidR="00532A2C" w:rsidRPr="00592768">
        <w:rPr>
          <w:sz w:val="22"/>
          <w:szCs w:val="22"/>
        </w:rPr>
        <w:t xml:space="preserve"> nedodrží kteroukoli z povinností stanovených v čl. </w:t>
      </w:r>
      <w:r w:rsidR="006A2288">
        <w:rPr>
          <w:sz w:val="22"/>
          <w:szCs w:val="22"/>
        </w:rPr>
        <w:fldChar w:fldCharType="begin"/>
      </w:r>
      <w:r w:rsidR="006A2288">
        <w:rPr>
          <w:sz w:val="22"/>
          <w:szCs w:val="22"/>
        </w:rPr>
        <w:instrText xml:space="preserve"> REF _Ref109210535 \r \h </w:instrText>
      </w:r>
      <w:r w:rsidR="006A2288">
        <w:rPr>
          <w:sz w:val="22"/>
          <w:szCs w:val="22"/>
        </w:rPr>
      </w:r>
      <w:r w:rsidR="006A2288">
        <w:rPr>
          <w:sz w:val="22"/>
          <w:szCs w:val="22"/>
        </w:rPr>
        <w:fldChar w:fldCharType="separate"/>
      </w:r>
      <w:r w:rsidR="00590F97">
        <w:rPr>
          <w:sz w:val="22"/>
          <w:szCs w:val="22"/>
        </w:rPr>
        <w:t>13.1</w:t>
      </w:r>
      <w:r w:rsidR="006A2288">
        <w:rPr>
          <w:sz w:val="22"/>
          <w:szCs w:val="22"/>
        </w:rPr>
        <w:fldChar w:fldCharType="end"/>
      </w:r>
      <w:r w:rsidR="00603FB0" w:rsidRPr="00592768">
        <w:rPr>
          <w:sz w:val="22"/>
          <w:szCs w:val="22"/>
        </w:rPr>
        <w:t xml:space="preserve"> a/nebo </w:t>
      </w:r>
      <w:r w:rsidR="0041746E">
        <w:rPr>
          <w:sz w:val="22"/>
          <w:szCs w:val="22"/>
        </w:rPr>
        <w:fldChar w:fldCharType="begin"/>
      </w:r>
      <w:r w:rsidR="0041746E">
        <w:rPr>
          <w:sz w:val="22"/>
          <w:szCs w:val="22"/>
        </w:rPr>
        <w:instrText xml:space="preserve"> REF _Ref156993428 \r \h </w:instrText>
      </w:r>
      <w:r w:rsidR="0041746E">
        <w:rPr>
          <w:sz w:val="22"/>
          <w:szCs w:val="22"/>
        </w:rPr>
      </w:r>
      <w:r w:rsidR="0041746E">
        <w:rPr>
          <w:sz w:val="22"/>
          <w:szCs w:val="22"/>
        </w:rPr>
        <w:fldChar w:fldCharType="separate"/>
      </w:r>
      <w:r w:rsidR="00590F97">
        <w:rPr>
          <w:sz w:val="22"/>
          <w:szCs w:val="22"/>
        </w:rPr>
        <w:t>13.2</w:t>
      </w:r>
      <w:r w:rsidR="0041746E">
        <w:rPr>
          <w:sz w:val="22"/>
          <w:szCs w:val="22"/>
        </w:rPr>
        <w:fldChar w:fldCharType="end"/>
      </w:r>
      <w:r w:rsidR="00532A2C" w:rsidRPr="00592768">
        <w:rPr>
          <w:sz w:val="22"/>
          <w:szCs w:val="22"/>
        </w:rPr>
        <w:t xml:space="preserve"> této Smlouvy a nezjedná nápravu ani v dodatečné lhůtě patnácti (15) kalendářních dnů od doručení písemné výzvy Objednatele, a/nebo</w:t>
      </w:r>
    </w:p>
    <w:p w14:paraId="5A82744D" w14:textId="77777777" w:rsidR="00532A2C" w:rsidRPr="00592768" w:rsidRDefault="00532A2C" w:rsidP="0041746E">
      <w:pPr>
        <w:ind w:left="1418" w:hanging="567"/>
        <w:jc w:val="both"/>
        <w:rPr>
          <w:i/>
          <w:sz w:val="22"/>
          <w:szCs w:val="22"/>
        </w:rPr>
      </w:pPr>
    </w:p>
    <w:p w14:paraId="3CBFCFC0" w14:textId="77777777" w:rsidR="00107E45" w:rsidRPr="00592768" w:rsidRDefault="00107E45" w:rsidP="0041746E">
      <w:pPr>
        <w:numPr>
          <w:ilvl w:val="3"/>
          <w:numId w:val="46"/>
        </w:numPr>
        <w:ind w:left="1418" w:hanging="567"/>
        <w:jc w:val="both"/>
        <w:rPr>
          <w:sz w:val="22"/>
        </w:rPr>
      </w:pPr>
      <w:r w:rsidRPr="00592768">
        <w:rPr>
          <w:sz w:val="22"/>
        </w:rPr>
        <w:t>Zhotovitel</w:t>
      </w:r>
      <w:r w:rsidRPr="00592768">
        <w:rPr>
          <w:sz w:val="20"/>
          <w:szCs w:val="22"/>
        </w:rPr>
        <w:t xml:space="preserve"> </w:t>
      </w:r>
      <w:r w:rsidR="00532A2C" w:rsidRPr="00592768">
        <w:rPr>
          <w:sz w:val="22"/>
          <w:szCs w:val="22"/>
        </w:rPr>
        <w:t>pozbyl důvěru Objednatele a existují důvodné pochybnosti o tom, zda Zhotovitel provede Dílo řádně a včas. Za důvodné pochybnosti o možnosti provést Dílo řádně a včas se považují např. (i) zahájení insolvenčního řízení, jehož předmětem je řešení úpadku Zhotovitele, nebo (</w:t>
      </w:r>
      <w:proofErr w:type="spellStart"/>
      <w:r w:rsidR="00532A2C" w:rsidRPr="00592768">
        <w:rPr>
          <w:sz w:val="22"/>
          <w:szCs w:val="22"/>
        </w:rPr>
        <w:t>ii</w:t>
      </w:r>
      <w:proofErr w:type="spellEnd"/>
      <w:r w:rsidR="00532A2C" w:rsidRPr="00592768">
        <w:rPr>
          <w:sz w:val="22"/>
          <w:szCs w:val="22"/>
        </w:rPr>
        <w:t>) nedostatečná kvalifikace personálu podílejícího se na provedení Díla</w:t>
      </w:r>
      <w:r w:rsidRPr="00592768">
        <w:rPr>
          <w:sz w:val="22"/>
          <w:szCs w:val="22"/>
        </w:rPr>
        <w:t xml:space="preserve">, </w:t>
      </w:r>
      <w:r w:rsidRPr="00592768">
        <w:rPr>
          <w:sz w:val="22"/>
        </w:rPr>
        <w:t>a/nebo</w:t>
      </w:r>
    </w:p>
    <w:p w14:paraId="428BC7F4" w14:textId="77777777" w:rsidR="00BA42DF" w:rsidRPr="00592768" w:rsidRDefault="00BA42DF" w:rsidP="0041746E">
      <w:pPr>
        <w:pStyle w:val="Odstavecseseznamem"/>
        <w:ind w:left="1418" w:hanging="567"/>
        <w:rPr>
          <w:sz w:val="22"/>
        </w:rPr>
      </w:pPr>
    </w:p>
    <w:p w14:paraId="46C5B42B" w14:textId="77777777" w:rsidR="00107E45" w:rsidRPr="00592768" w:rsidRDefault="00107E45" w:rsidP="0041746E">
      <w:pPr>
        <w:numPr>
          <w:ilvl w:val="3"/>
          <w:numId w:val="46"/>
        </w:numPr>
        <w:ind w:left="1418" w:hanging="567"/>
        <w:jc w:val="both"/>
        <w:rPr>
          <w:sz w:val="22"/>
          <w:szCs w:val="22"/>
        </w:rPr>
      </w:pPr>
      <w:r w:rsidRPr="00592768">
        <w:rPr>
          <w:sz w:val="22"/>
          <w:szCs w:val="22"/>
        </w:rPr>
        <w:t>se Zhotovitel stane z důvodu porušení svých povinností vztahujících se ke správě DPH tzv. nespolehlivým plátcem a tento jeho status bude uveden v Registru plátců DPH; a/nebo</w:t>
      </w:r>
    </w:p>
    <w:p w14:paraId="3DC9523A" w14:textId="77777777" w:rsidR="00BA42DF" w:rsidRPr="00592768" w:rsidRDefault="00BA42DF" w:rsidP="0041746E">
      <w:pPr>
        <w:ind w:left="1418" w:hanging="567"/>
        <w:jc w:val="both"/>
        <w:rPr>
          <w:sz w:val="22"/>
          <w:szCs w:val="22"/>
        </w:rPr>
      </w:pPr>
    </w:p>
    <w:p w14:paraId="30F5C8EB" w14:textId="77777777" w:rsidR="008E371F" w:rsidRPr="00592768" w:rsidRDefault="00107E45" w:rsidP="0041746E">
      <w:pPr>
        <w:numPr>
          <w:ilvl w:val="3"/>
          <w:numId w:val="46"/>
        </w:numPr>
        <w:ind w:left="1418" w:hanging="567"/>
        <w:jc w:val="both"/>
        <w:rPr>
          <w:sz w:val="22"/>
          <w:szCs w:val="22"/>
        </w:rPr>
      </w:pPr>
      <w:r w:rsidRPr="00592768">
        <w:rPr>
          <w:sz w:val="22"/>
          <w:szCs w:val="22"/>
        </w:rPr>
        <w:lastRenderedPageBreak/>
        <w:t xml:space="preserve">Objednatel bude mít odůvodněné podezření, že by mohly nastat další skutečnosti zakládající ručení příjemce zdanitelného plnění uvedené v § 109 </w:t>
      </w:r>
      <w:r w:rsidR="00754E44" w:rsidRPr="00592768">
        <w:rPr>
          <w:sz w:val="22"/>
          <w:szCs w:val="22"/>
        </w:rPr>
        <w:t>Z</w:t>
      </w:r>
      <w:r w:rsidRPr="00592768">
        <w:rPr>
          <w:sz w:val="22"/>
          <w:szCs w:val="22"/>
        </w:rPr>
        <w:t>ákon</w:t>
      </w:r>
      <w:r w:rsidR="00754E44" w:rsidRPr="00592768">
        <w:rPr>
          <w:sz w:val="22"/>
          <w:szCs w:val="22"/>
        </w:rPr>
        <w:t>a</w:t>
      </w:r>
      <w:r w:rsidRPr="00592768">
        <w:rPr>
          <w:sz w:val="22"/>
          <w:szCs w:val="22"/>
        </w:rPr>
        <w:t xml:space="preserve"> o DPH</w:t>
      </w:r>
      <w:r w:rsidR="008E371F" w:rsidRPr="00592768">
        <w:rPr>
          <w:sz w:val="22"/>
          <w:szCs w:val="22"/>
        </w:rPr>
        <w:t>; a/nebo</w:t>
      </w:r>
    </w:p>
    <w:p w14:paraId="6029AABF" w14:textId="77777777" w:rsidR="008E371F" w:rsidRPr="00592768" w:rsidRDefault="008E371F" w:rsidP="0041746E">
      <w:pPr>
        <w:pStyle w:val="Odstavecseseznamem"/>
        <w:ind w:left="1418" w:hanging="567"/>
        <w:rPr>
          <w:sz w:val="22"/>
          <w:szCs w:val="22"/>
        </w:rPr>
      </w:pPr>
    </w:p>
    <w:p w14:paraId="62DEE3D7" w14:textId="02A99286" w:rsidR="00107E45" w:rsidRPr="00592768" w:rsidRDefault="008E371F" w:rsidP="0041746E">
      <w:pPr>
        <w:numPr>
          <w:ilvl w:val="3"/>
          <w:numId w:val="46"/>
        </w:numPr>
        <w:ind w:left="1418" w:hanging="567"/>
        <w:jc w:val="both"/>
        <w:rPr>
          <w:sz w:val="22"/>
          <w:szCs w:val="22"/>
        </w:rPr>
      </w:pPr>
      <w:r w:rsidRPr="00592768">
        <w:rPr>
          <w:iCs/>
          <w:sz w:val="22"/>
          <w:szCs w:val="22"/>
        </w:rPr>
        <w:t xml:space="preserve">ve vztahu k Objednateli či Zhotoviteli nastanou okolnosti Vyšší moci, které mají negativní vliv na řádné provádění Díla v souladu s touto Smlouvou, a tyto okolnosti trvají po dobu delší </w:t>
      </w:r>
      <w:r w:rsidRPr="001654D9">
        <w:rPr>
          <w:iCs/>
          <w:sz w:val="22"/>
          <w:szCs w:val="22"/>
        </w:rPr>
        <w:t>než třicet (30) dnů</w:t>
      </w:r>
      <w:r w:rsidR="00107E45" w:rsidRPr="00592768">
        <w:rPr>
          <w:sz w:val="22"/>
          <w:szCs w:val="22"/>
        </w:rPr>
        <w:t>.</w:t>
      </w:r>
    </w:p>
    <w:p w14:paraId="0245F4A3" w14:textId="77777777" w:rsidR="00D56FD8" w:rsidRPr="00592768" w:rsidRDefault="00D56FD8" w:rsidP="00754E44">
      <w:pPr>
        <w:ind w:left="1728"/>
        <w:jc w:val="both"/>
        <w:rPr>
          <w:i/>
          <w:sz w:val="22"/>
          <w:szCs w:val="22"/>
        </w:rPr>
      </w:pPr>
    </w:p>
    <w:p w14:paraId="50C6C98F" w14:textId="149FB32B" w:rsidR="00410588" w:rsidRPr="00592768" w:rsidRDefault="009517B7" w:rsidP="00681D26">
      <w:pPr>
        <w:pStyle w:val="BBSnadpis3"/>
      </w:pPr>
      <w:r w:rsidRPr="00592768">
        <w:t>Odstoupení od Smlouvy se nedotýká nároků na náhradu újmy, na zaplacení smluvní pokuty a úroků z prodlení vzniklých porušením Smlouvy, ani j</w:t>
      </w:r>
      <w:r w:rsidR="00561339" w:rsidRPr="00592768">
        <w:t>i</w:t>
      </w:r>
      <w:r w:rsidRPr="00592768">
        <w:t xml:space="preserve">ných ustanovení, která podle projevené vůle Smluvních stran nebo vzhledem ke své povaze mají trvat i po zrušení Smlouvy (zejména práva a povinnosti ze Záruky na </w:t>
      </w:r>
      <w:proofErr w:type="spellStart"/>
      <w:r w:rsidRPr="00592768">
        <w:t>Díloa</w:t>
      </w:r>
      <w:proofErr w:type="spellEnd"/>
      <w:r w:rsidRPr="00592768">
        <w:t xml:space="preserve"> odpovědnosti za vady Díla).</w:t>
      </w:r>
    </w:p>
    <w:p w14:paraId="752F6391" w14:textId="77777777" w:rsidR="001013AC" w:rsidRPr="006A2288" w:rsidRDefault="001013AC" w:rsidP="001013AC">
      <w:pPr>
        <w:pStyle w:val="BBSnormal"/>
      </w:pPr>
    </w:p>
    <w:p w14:paraId="360BA2BE" w14:textId="77777777" w:rsidR="00410588" w:rsidRPr="006A2288" w:rsidRDefault="009517B7" w:rsidP="00681D26">
      <w:pPr>
        <w:pStyle w:val="BBSnadpis3"/>
      </w:pPr>
      <w:r w:rsidRPr="006A2288">
        <w:t>V případě, že Objednatel odstoupí od Smlouvy, má Zhotovitel právo pouze na část Ceny odpovídající části Díla již provedeného před odstoupením Objednatele od Smlouvy.</w:t>
      </w:r>
    </w:p>
    <w:p w14:paraId="776F309B" w14:textId="77777777" w:rsidR="001013AC" w:rsidRPr="00EA4EE4" w:rsidRDefault="001013AC" w:rsidP="001013AC">
      <w:pPr>
        <w:pStyle w:val="BBSnormal"/>
      </w:pPr>
    </w:p>
    <w:p w14:paraId="7FA8A57D" w14:textId="2FE84140" w:rsidR="00410588" w:rsidRPr="00592768" w:rsidRDefault="009517B7" w:rsidP="00681D26">
      <w:pPr>
        <w:pStyle w:val="BBSnadpis3"/>
      </w:pPr>
      <w:r w:rsidRPr="00EA4EE4">
        <w:t>Zhotovitel je oprávněn od této Smlouvy odstoupit jen ze zákonných důvodů</w:t>
      </w:r>
      <w:r w:rsidR="008E371F" w:rsidRPr="00EA4EE4">
        <w:t xml:space="preserve">, a dále v případě, že přerušení provádění Díla na základě výzvy Objednatele dle čl. </w:t>
      </w:r>
      <w:r w:rsidR="008E371F" w:rsidRPr="00592768">
        <w:fldChar w:fldCharType="begin"/>
      </w:r>
      <w:r w:rsidR="008E371F" w:rsidRPr="00592768">
        <w:instrText xml:space="preserve"> REF _Ref61346907 \r \h </w:instrText>
      </w:r>
      <w:r w:rsidR="008E371F" w:rsidRPr="00592768">
        <w:fldChar w:fldCharType="separate"/>
      </w:r>
      <w:r w:rsidR="00590F97">
        <w:t>3.1.7</w:t>
      </w:r>
      <w:r w:rsidR="008E371F" w:rsidRPr="00592768">
        <w:fldChar w:fldCharType="end"/>
      </w:r>
      <w:r w:rsidR="008E371F" w:rsidRPr="00592768">
        <w:t xml:space="preserve"> bude trvat po dobu delší než </w:t>
      </w:r>
      <w:r w:rsidR="001654D9">
        <w:t>12</w:t>
      </w:r>
      <w:r w:rsidR="008E371F" w:rsidRPr="00592768">
        <w:t xml:space="preserve"> měsíců</w:t>
      </w:r>
      <w:r w:rsidRPr="00592768">
        <w:t>.</w:t>
      </w:r>
    </w:p>
    <w:p w14:paraId="03E19DEE" w14:textId="77777777" w:rsidR="001013AC" w:rsidRPr="006A2288" w:rsidRDefault="001013AC" w:rsidP="001013AC">
      <w:pPr>
        <w:pStyle w:val="BBSnormal"/>
      </w:pPr>
    </w:p>
    <w:p w14:paraId="01746E22" w14:textId="77777777" w:rsidR="00410588" w:rsidRPr="00FE51E8" w:rsidRDefault="009517B7" w:rsidP="0041746E">
      <w:pPr>
        <w:pStyle w:val="BBSnadpis1"/>
      </w:pPr>
      <w:proofErr w:type="spellStart"/>
      <w:r w:rsidRPr="00FE51E8">
        <w:t>Sankce</w:t>
      </w:r>
      <w:proofErr w:type="spellEnd"/>
    </w:p>
    <w:p w14:paraId="6AB1CA71" w14:textId="53F2C65E" w:rsidR="009517B7" w:rsidRPr="00592768" w:rsidRDefault="009517B7" w:rsidP="0041746E">
      <w:pPr>
        <w:pStyle w:val="BBSnadpis2"/>
      </w:pPr>
      <w:r w:rsidRPr="00592768">
        <w:t>Smluvní pokuta</w:t>
      </w:r>
    </w:p>
    <w:p w14:paraId="41B044D1" w14:textId="77777777" w:rsidR="001013AC" w:rsidRPr="006A2288" w:rsidRDefault="001013AC" w:rsidP="001013AC">
      <w:pPr>
        <w:pStyle w:val="BBSnormal"/>
      </w:pPr>
    </w:p>
    <w:p w14:paraId="224CDD38" w14:textId="7D049847" w:rsidR="00410588" w:rsidRPr="00592768" w:rsidRDefault="009517B7" w:rsidP="00681D26">
      <w:pPr>
        <w:pStyle w:val="BBSnadpis3"/>
      </w:pPr>
      <w:bookmarkStart w:id="75" w:name="_Ref349818468"/>
      <w:r w:rsidRPr="006A2288">
        <w:t xml:space="preserve">Smluvní strany se dohodly, že v případě, že </w:t>
      </w:r>
      <w:r w:rsidR="00827051">
        <w:t xml:space="preserve">Zhotovitel </w:t>
      </w:r>
      <w:r w:rsidRPr="006A2288">
        <w:t>poruší své povinnosti vyplývající z čl.</w:t>
      </w:r>
      <w:r w:rsidR="00D151F6">
        <w:t xml:space="preserve"> </w:t>
      </w:r>
      <w:r w:rsidR="00D151F6">
        <w:fldChar w:fldCharType="begin"/>
      </w:r>
      <w:r w:rsidR="00D151F6">
        <w:instrText xml:space="preserve"> REF _Ref175069237 \r \h </w:instrText>
      </w:r>
      <w:r w:rsidR="00D151F6">
        <w:fldChar w:fldCharType="separate"/>
      </w:r>
      <w:r w:rsidR="00590F97">
        <w:t>2.3.1</w:t>
      </w:r>
      <w:r w:rsidR="00D151F6">
        <w:fldChar w:fldCharType="end"/>
      </w:r>
      <w:r w:rsidR="00D151F6">
        <w:t>,</w:t>
      </w:r>
      <w:r w:rsidRPr="006A2288">
        <w:t xml:space="preserve"> </w:t>
      </w:r>
      <w:r w:rsidR="006A2288">
        <w:fldChar w:fldCharType="begin"/>
      </w:r>
      <w:r w:rsidR="006A2288">
        <w:instrText xml:space="preserve"> REF _Ref352337769 \r \h </w:instrText>
      </w:r>
      <w:r w:rsidR="006A2288">
        <w:fldChar w:fldCharType="separate"/>
      </w:r>
      <w:r w:rsidR="00590F97">
        <w:t>2.3.2</w:t>
      </w:r>
      <w:r w:rsidR="006A2288">
        <w:fldChar w:fldCharType="end"/>
      </w:r>
      <w:r w:rsidR="00C1755B" w:rsidRPr="006A2288">
        <w:t xml:space="preserve"> nebo </w:t>
      </w:r>
      <w:r w:rsidR="006A2288">
        <w:fldChar w:fldCharType="begin"/>
      </w:r>
      <w:r w:rsidR="006A2288">
        <w:instrText xml:space="preserve"> REF _Ref109210607 \r \h </w:instrText>
      </w:r>
      <w:r w:rsidR="006A2288">
        <w:fldChar w:fldCharType="separate"/>
      </w:r>
      <w:r w:rsidR="00590F97">
        <w:t>13.3.4</w:t>
      </w:r>
      <w:r w:rsidR="006A2288">
        <w:fldChar w:fldCharType="end"/>
      </w:r>
      <w:r w:rsidRPr="006A2288">
        <w:t xml:space="preserve"> této Smlouvy, je </w:t>
      </w:r>
      <w:r w:rsidR="00E11342">
        <w:t xml:space="preserve">Zhotovitel </w:t>
      </w:r>
      <w:r w:rsidRPr="006A2288">
        <w:t>povin</w:t>
      </w:r>
      <w:r w:rsidR="00E11342">
        <w:t>en</w:t>
      </w:r>
      <w:r w:rsidRPr="006A2288">
        <w:t xml:space="preserve"> uhradit </w:t>
      </w:r>
      <w:r w:rsidR="00E11342">
        <w:t>Objednateli</w:t>
      </w:r>
      <w:r w:rsidRPr="006A2288">
        <w:t xml:space="preserve"> smluvní pokutu ve výši </w:t>
      </w:r>
      <w:r w:rsidR="00222242">
        <w:t>3 % z Ceny</w:t>
      </w:r>
      <w:r w:rsidRPr="00592768">
        <w:t xml:space="preserve"> </w:t>
      </w:r>
      <w:r w:rsidR="003B5360" w:rsidRPr="003B5360">
        <w:t xml:space="preserve">za každý den prodlení s plněním příslušné povinnosti, za každý den, v němž došlo k porušení povinnosti nebo toto porušení trvalo, případně za každý jednotlivý případ porušení u povinnosti, jež má jednorázový charakter. V případě, že je v konkrétním případě za porušení kterékoliv z výše uvedených povinností stanovena v této Smlouvě anebo v kterékoliv z jejich příloh specifická smluvní pokuta, smluvní pokuta dle tohoto čl. </w:t>
      </w:r>
      <w:r w:rsidR="002948D4">
        <w:fldChar w:fldCharType="begin"/>
      </w:r>
      <w:r w:rsidR="002948D4">
        <w:instrText xml:space="preserve"> REF _Ref349818468 \r \h </w:instrText>
      </w:r>
      <w:r w:rsidR="002948D4">
        <w:fldChar w:fldCharType="separate"/>
      </w:r>
      <w:r w:rsidR="00590F97">
        <w:t>12.1.1</w:t>
      </w:r>
      <w:r w:rsidR="002948D4">
        <w:fldChar w:fldCharType="end"/>
      </w:r>
      <w:r w:rsidR="003B5360" w:rsidRPr="003B5360">
        <w:t xml:space="preserve"> Smlouvy se neuplatní a uplatní se tato specifická smluvní pokuta. </w:t>
      </w:r>
      <w:bookmarkEnd w:id="75"/>
      <w:r w:rsidRPr="00592768">
        <w:t xml:space="preserve"> </w:t>
      </w:r>
    </w:p>
    <w:p w14:paraId="79CF7845" w14:textId="77777777" w:rsidR="001013AC" w:rsidRPr="006A2288" w:rsidRDefault="001013AC" w:rsidP="001013AC">
      <w:pPr>
        <w:pStyle w:val="BBSnormal"/>
      </w:pPr>
    </w:p>
    <w:p w14:paraId="17893593" w14:textId="26607F81" w:rsidR="004E53A4" w:rsidRPr="00592768" w:rsidRDefault="009517B7" w:rsidP="00681D26">
      <w:pPr>
        <w:pStyle w:val="BBSnadpis3"/>
      </w:pPr>
      <w:bookmarkStart w:id="76" w:name="_Ref352338336"/>
      <w:r w:rsidRPr="006A2288">
        <w:t xml:space="preserve">Smluvní strany se dohodly, že v případě, že Zhotovitel poruší kteroukoli ze svých povinností vyplývajících z čl. </w:t>
      </w:r>
      <w:r w:rsidR="006A2288">
        <w:fldChar w:fldCharType="begin"/>
      </w:r>
      <w:r w:rsidR="006A2288">
        <w:instrText xml:space="preserve"> REF _Ref352337897 \r \h </w:instrText>
      </w:r>
      <w:r w:rsidR="006A2288">
        <w:fldChar w:fldCharType="separate"/>
      </w:r>
      <w:r w:rsidR="00590F97">
        <w:t>3.1.2</w:t>
      </w:r>
      <w:r w:rsidR="006A2288">
        <w:fldChar w:fldCharType="end"/>
      </w:r>
      <w:r w:rsidR="00F55952" w:rsidRPr="00592768">
        <w:t xml:space="preserve">, </w:t>
      </w:r>
      <w:r w:rsidR="006A2288">
        <w:fldChar w:fldCharType="begin"/>
      </w:r>
      <w:r w:rsidR="006A2288">
        <w:instrText xml:space="preserve"> REF _Ref109210535 \r \h </w:instrText>
      </w:r>
      <w:r w:rsidR="006A2288">
        <w:fldChar w:fldCharType="separate"/>
      </w:r>
      <w:r w:rsidR="00590F97">
        <w:t>13.1</w:t>
      </w:r>
      <w:r w:rsidR="006A2288">
        <w:fldChar w:fldCharType="end"/>
      </w:r>
      <w:r w:rsidR="00603FB0" w:rsidRPr="00592768">
        <w:t xml:space="preserve">, </w:t>
      </w:r>
      <w:r w:rsidR="0041746E">
        <w:fldChar w:fldCharType="begin"/>
      </w:r>
      <w:r w:rsidR="0041746E">
        <w:instrText xml:space="preserve"> REF _Ref156993428 \r \h </w:instrText>
      </w:r>
      <w:r w:rsidR="0041746E">
        <w:fldChar w:fldCharType="separate"/>
      </w:r>
      <w:r w:rsidR="00590F97">
        <w:t>13.2</w:t>
      </w:r>
      <w:r w:rsidR="0041746E">
        <w:fldChar w:fldCharType="end"/>
      </w:r>
      <w:r w:rsidRPr="00592768">
        <w:t xml:space="preserve"> </w:t>
      </w:r>
      <w:r w:rsidR="00C1755B" w:rsidRPr="00592768">
        <w:t xml:space="preserve">nebo </w:t>
      </w:r>
      <w:r w:rsidR="006A2288">
        <w:fldChar w:fldCharType="begin"/>
      </w:r>
      <w:r w:rsidR="006A2288">
        <w:instrText xml:space="preserve"> REF _Ref109210653 \r \h </w:instrText>
      </w:r>
      <w:r w:rsidR="006A2288">
        <w:fldChar w:fldCharType="separate"/>
      </w:r>
      <w:r w:rsidR="00590F97">
        <w:t>13.3</w:t>
      </w:r>
      <w:r w:rsidR="006A2288">
        <w:fldChar w:fldCharType="end"/>
      </w:r>
      <w:r w:rsidR="00C1755B" w:rsidRPr="00592768">
        <w:t xml:space="preserve"> </w:t>
      </w:r>
      <w:r w:rsidRPr="00592768">
        <w:t xml:space="preserve">této Smlouvy, je povinen uhradit Objednateli smluvní pokutu ve výši </w:t>
      </w:r>
      <w:r w:rsidR="00222242">
        <w:t>50 000</w:t>
      </w:r>
      <w:r w:rsidRPr="00592768">
        <w:t xml:space="preserve">,- Kč (slovy: </w:t>
      </w:r>
      <w:r w:rsidR="00222242">
        <w:t>padesát tisíc</w:t>
      </w:r>
      <w:r w:rsidRPr="00592768">
        <w:t xml:space="preserve"> korun českých) za každý den, v němž k porušení povinnosti došlo a/nebo porušení povinnosti trvalo.</w:t>
      </w:r>
      <w:bookmarkEnd w:id="76"/>
    </w:p>
    <w:p w14:paraId="3EE8139C" w14:textId="77777777" w:rsidR="001013AC" w:rsidRPr="006A2288" w:rsidRDefault="001013AC" w:rsidP="001013AC">
      <w:pPr>
        <w:pStyle w:val="BBSnormal"/>
      </w:pPr>
      <w:bookmarkStart w:id="77" w:name="_Ref349818505"/>
    </w:p>
    <w:p w14:paraId="68451F09" w14:textId="3ACC25E3" w:rsidR="00410588" w:rsidRPr="00EA4EE4" w:rsidRDefault="009517B7" w:rsidP="00681D26">
      <w:pPr>
        <w:pStyle w:val="BBSnadpis3"/>
      </w:pPr>
      <w:bookmarkStart w:id="78" w:name="_Ref352338357"/>
      <w:bookmarkStart w:id="79" w:name="_Ref464152554"/>
      <w:r w:rsidRPr="006A2288">
        <w:t xml:space="preserve">Smluvní strany se dohodly, že veškeré smluvní pokuty dle této Smlouvy jsou splatné do tří (3) kalendářních </w:t>
      </w:r>
      <w:r w:rsidRPr="00EA4EE4">
        <w:t xml:space="preserve">dnů od doručení písemné výzvy druhé Smluvní strany, a to bezhotovostně na bankovní účet </w:t>
      </w:r>
      <w:bookmarkEnd w:id="77"/>
      <w:bookmarkEnd w:id="78"/>
      <w:r w:rsidR="00BB4519">
        <w:t>Objednatele</w:t>
      </w:r>
      <w:r w:rsidR="00BB4519" w:rsidRPr="00F42575">
        <w:t xml:space="preserve"> uvedený v záhlaví této Smlouvy nebo na bankovní účet </w:t>
      </w:r>
      <w:r w:rsidR="00BB4519">
        <w:t xml:space="preserve">Zhotovitele </w:t>
      </w:r>
      <w:r w:rsidR="00BB4519" w:rsidRPr="00F42575">
        <w:t>uvedený v Kmenových datech</w:t>
      </w:r>
      <w:r w:rsidRPr="00EA4EE4">
        <w:t>.</w:t>
      </w:r>
      <w:bookmarkEnd w:id="79"/>
    </w:p>
    <w:p w14:paraId="1682ED57" w14:textId="77777777" w:rsidR="009517B7" w:rsidRPr="00592768" w:rsidRDefault="009517B7" w:rsidP="0041746E">
      <w:pPr>
        <w:pStyle w:val="BBSnadpis2"/>
      </w:pPr>
      <w:r w:rsidRPr="00592768">
        <w:t>Úroky z</w:t>
      </w:r>
      <w:r w:rsidR="0024390D" w:rsidRPr="00592768">
        <w:t> </w:t>
      </w:r>
      <w:r w:rsidRPr="00592768">
        <w:t>prodlení</w:t>
      </w:r>
    </w:p>
    <w:p w14:paraId="37D7E478" w14:textId="77777777" w:rsidR="0024390D" w:rsidRPr="00592768" w:rsidRDefault="0024390D" w:rsidP="0024390D">
      <w:pPr>
        <w:pStyle w:val="BBSnormal"/>
      </w:pPr>
    </w:p>
    <w:p w14:paraId="70649C78" w14:textId="77777777" w:rsidR="00410588" w:rsidRPr="00592768" w:rsidRDefault="009517B7" w:rsidP="00681D26">
      <w:pPr>
        <w:pStyle w:val="BBSnadpis3"/>
      </w:pPr>
      <w:r w:rsidRPr="00592768">
        <w:t xml:space="preserve">Smluvní strany se dohodly, že v případě, že některá ze Smluvních stran bude v prodlení s úhradou jakéhokoli peněžitého dluhu dle této Smlouvy, vzniká druhé </w:t>
      </w:r>
      <w:r w:rsidRPr="00592768">
        <w:lastRenderedPageBreak/>
        <w:t xml:space="preserve">Smluvní straně nárok na úrok z prodlení ve výši stanovené příslušnými právními předpisy, a to za každý, byť jen započatý, den prodlení. </w:t>
      </w:r>
    </w:p>
    <w:p w14:paraId="752FF903" w14:textId="0F44F2FE" w:rsidR="009517B7" w:rsidRPr="00592768" w:rsidRDefault="009517B7" w:rsidP="0041746E">
      <w:pPr>
        <w:pStyle w:val="BBSnadpis2"/>
      </w:pPr>
      <w:r w:rsidRPr="00592768">
        <w:t>Náhrada</w:t>
      </w:r>
      <w:r w:rsidR="004E53A4" w:rsidRPr="00592768">
        <w:t xml:space="preserve"> újmy</w:t>
      </w:r>
    </w:p>
    <w:p w14:paraId="4C70EF8F" w14:textId="77777777" w:rsidR="00BF5045" w:rsidRPr="00592768" w:rsidRDefault="00BF5045" w:rsidP="00BF5045">
      <w:pPr>
        <w:pStyle w:val="BBSnormal"/>
      </w:pPr>
    </w:p>
    <w:p w14:paraId="23A32A60" w14:textId="6D27D788" w:rsidR="00410588" w:rsidRPr="00592768" w:rsidRDefault="009517B7" w:rsidP="00681D26">
      <w:pPr>
        <w:pStyle w:val="BBSnadpis3"/>
      </w:pPr>
      <w:r w:rsidRPr="00592768">
        <w:t xml:space="preserve">Zhotovitel se zavazuje uhradit Objednateli jakoukoli </w:t>
      </w:r>
      <w:r w:rsidR="004E53A4" w:rsidRPr="00592768">
        <w:t>újmu</w:t>
      </w:r>
      <w:r w:rsidRPr="00592768">
        <w:t xml:space="preserve">, která Objednateli vznikne v důsledku porušení povinností Zhotovitele. </w:t>
      </w:r>
      <w:r w:rsidR="008E371F" w:rsidRPr="00592768">
        <w:t>Smluvní strana se zprostí povinnosti uhradit druhé Smluvní straně újmu, prokáže-li, že jí ve splnění příslušné povinnosti stanovené touto Smlouvou zabránila okolnost Vyšší moci.</w:t>
      </w:r>
    </w:p>
    <w:p w14:paraId="459D6E28" w14:textId="77777777" w:rsidR="00BF5045" w:rsidRPr="00592768" w:rsidRDefault="00BF5045" w:rsidP="00BF5045">
      <w:pPr>
        <w:pStyle w:val="BBSnormal"/>
      </w:pPr>
    </w:p>
    <w:p w14:paraId="4397C0BC" w14:textId="63B2F757" w:rsidR="00410588" w:rsidRPr="00592768" w:rsidRDefault="009517B7" w:rsidP="00681D26">
      <w:pPr>
        <w:pStyle w:val="BBSnadpis3"/>
      </w:pPr>
      <w:r w:rsidRPr="00592768">
        <w:t xml:space="preserve">Smluvní strany se výslovně dohodly, že právem na zaplacení smluvní pokuty není dotčeno právo příslušné Smluvní strany na splnění povinnosti, právo na náhradu </w:t>
      </w:r>
      <w:r w:rsidR="00532A2C" w:rsidRPr="00592768">
        <w:t>škody</w:t>
      </w:r>
      <w:r w:rsidR="008E3FA8" w:rsidRPr="00592768">
        <w:t xml:space="preserve"> (újmy)</w:t>
      </w:r>
      <w:r w:rsidRPr="00592768">
        <w:t xml:space="preserve"> v plné výši ani případný nárok na úrok z prodlení.</w:t>
      </w:r>
    </w:p>
    <w:p w14:paraId="2FC9BBB9" w14:textId="77777777" w:rsidR="00BF5045" w:rsidRPr="00592768" w:rsidRDefault="00BF5045" w:rsidP="00BF5045">
      <w:pPr>
        <w:pStyle w:val="BBSnormal"/>
      </w:pPr>
    </w:p>
    <w:p w14:paraId="6933705C" w14:textId="7AFB364B" w:rsidR="00410588" w:rsidRDefault="009517B7" w:rsidP="0041746E">
      <w:pPr>
        <w:pStyle w:val="BBSnadpis1"/>
      </w:pPr>
      <w:proofErr w:type="spellStart"/>
      <w:r w:rsidRPr="00FE51E8">
        <w:t>Společná</w:t>
      </w:r>
      <w:proofErr w:type="spellEnd"/>
      <w:r w:rsidRPr="00FE51E8">
        <w:t xml:space="preserve"> ustanovení</w:t>
      </w:r>
    </w:p>
    <w:p w14:paraId="125EC9FE" w14:textId="77777777" w:rsidR="005B162A" w:rsidRPr="00FE51E8" w:rsidRDefault="005B162A" w:rsidP="005B162A">
      <w:pPr>
        <w:pStyle w:val="BBSnormal"/>
      </w:pPr>
    </w:p>
    <w:p w14:paraId="3DF565C5" w14:textId="77777777" w:rsidR="009E0F6C" w:rsidRPr="006A2288" w:rsidRDefault="009E0F6C" w:rsidP="0041746E">
      <w:pPr>
        <w:pStyle w:val="BBSnadpis2"/>
        <w:rPr>
          <w:szCs w:val="22"/>
        </w:rPr>
      </w:pPr>
      <w:bookmarkStart w:id="80" w:name="_Ref109210535"/>
      <w:bookmarkStart w:id="81" w:name="_Ref349749108"/>
      <w:bookmarkStart w:id="82" w:name="_Ref373226902"/>
      <w:proofErr w:type="spellStart"/>
      <w:r w:rsidRPr="006A2288">
        <w:t>Compliance</w:t>
      </w:r>
      <w:bookmarkEnd w:id="80"/>
      <w:proofErr w:type="spellEnd"/>
    </w:p>
    <w:p w14:paraId="0A4E1C53" w14:textId="77777777" w:rsidR="009E0F6C" w:rsidRPr="006A2288" w:rsidRDefault="009E0F6C" w:rsidP="009E0F6C">
      <w:pPr>
        <w:pStyle w:val="BBSnormal"/>
      </w:pPr>
    </w:p>
    <w:p w14:paraId="2CD9E6E2" w14:textId="77777777" w:rsidR="00603FB0" w:rsidRPr="00EA4EE4" w:rsidRDefault="00603FB0" w:rsidP="00681D26">
      <w:pPr>
        <w:pStyle w:val="BBSnadpis3"/>
      </w:pPr>
      <w:bookmarkStart w:id="83" w:name="_Ref58856684"/>
      <w:bookmarkStart w:id="84" w:name="_Hlk57893097"/>
      <w:bookmarkStart w:id="85" w:name="_Hlk57893501"/>
      <w:r w:rsidRPr="006A2288">
        <w:t>Zhotovitel odpovídá za to, že v oblastech svojí odpovědnosti, a také u zapojených třetích stran v souvislosti s poskytováním služeb, budou dodržována všechna příslušná zákonná ustanovení. To platí zejména pro dodržování antikorupčních předpisů, předpisů o ochraně hospodářské soutěže a předpisů o ochraně osobních údajů. Zhotovitel se především zavazuje, že seznámí zaměstnance pověřené smluvně dohodnutými úkoly a činnostmi s příslušnými právními předpisy.</w:t>
      </w:r>
      <w:bookmarkEnd w:id="83"/>
    </w:p>
    <w:p w14:paraId="3E7B2486" w14:textId="77777777" w:rsidR="00603FB0" w:rsidRPr="00EA4EE4" w:rsidRDefault="00603FB0" w:rsidP="00603FB0">
      <w:pPr>
        <w:pStyle w:val="BBSnormal"/>
      </w:pPr>
    </w:p>
    <w:p w14:paraId="1534F9E8" w14:textId="5807BAD9" w:rsidR="00603FB0" w:rsidRPr="00592768" w:rsidRDefault="00603FB0" w:rsidP="00681D26">
      <w:pPr>
        <w:pStyle w:val="BBSnadpis3"/>
      </w:pPr>
      <w:bookmarkStart w:id="86" w:name="_Ref58856704"/>
      <w:r w:rsidRPr="00592768">
        <w:t xml:space="preserve">Zhotovitel prohlašuje, že bude dodržovat veškeré povinnosti a zákazy poskytování služeb vyplývající z evropských </w:t>
      </w:r>
      <w:proofErr w:type="gramStart"/>
      <w:r w:rsidRPr="00592768">
        <w:t xml:space="preserve">a </w:t>
      </w:r>
      <w:r w:rsidR="000F2BB4" w:rsidRPr="00592768">
        <w:t xml:space="preserve">– </w:t>
      </w:r>
      <w:r w:rsidRPr="00592768">
        <w:t>s</w:t>
      </w:r>
      <w:proofErr w:type="gramEnd"/>
      <w:r w:rsidRPr="00592768">
        <w:t xml:space="preserve"> výhradou odporujících národních předpisů </w:t>
      </w:r>
      <w:r w:rsidR="000F2BB4" w:rsidRPr="00592768">
        <w:t xml:space="preserve">– </w:t>
      </w:r>
      <w:r w:rsidRPr="00592768">
        <w:t>amerických ekonomických, obchodních a finančních sankcí, zejména ustanovení z nařízení (ES) 2580/2001 a také nařízení (ES) 881/2002.</w:t>
      </w:r>
      <w:bookmarkEnd w:id="86"/>
      <w:r w:rsidRPr="00592768">
        <w:t xml:space="preserve">   </w:t>
      </w:r>
    </w:p>
    <w:p w14:paraId="2C63E8DD" w14:textId="77777777" w:rsidR="00603FB0" w:rsidRPr="00592768" w:rsidRDefault="00603FB0" w:rsidP="00603FB0">
      <w:pPr>
        <w:pStyle w:val="BBSnormal"/>
      </w:pPr>
    </w:p>
    <w:p w14:paraId="0FE926E0" w14:textId="3F4C9088" w:rsidR="00603FB0" w:rsidRPr="00592768" w:rsidRDefault="00603FB0" w:rsidP="00681D26">
      <w:pPr>
        <w:pStyle w:val="BBSnadpis3"/>
      </w:pPr>
      <w:bookmarkStart w:id="87" w:name="_Ref58856690"/>
      <w:r w:rsidRPr="00592768">
        <w:t>Zhotovitel se zavazuje upustit od poskytování jakýchkoli příspěvků či darů zaměstnancům, orgánům a spolupracujícím osobám Objednatele a </w:t>
      </w:r>
      <w:r w:rsidR="00E5032B" w:rsidRPr="00592768">
        <w:rPr>
          <w:szCs w:val="22"/>
        </w:rPr>
        <w:t>jejich osobám blízkým</w:t>
      </w:r>
      <w:r w:rsidRPr="00592768">
        <w:t>.</w:t>
      </w:r>
      <w:bookmarkEnd w:id="87"/>
    </w:p>
    <w:p w14:paraId="7E8528E0" w14:textId="77777777" w:rsidR="00603FB0" w:rsidRPr="00592768" w:rsidRDefault="00603FB0" w:rsidP="00603FB0">
      <w:pPr>
        <w:pStyle w:val="BBSnormal"/>
      </w:pPr>
    </w:p>
    <w:p w14:paraId="557E20D8" w14:textId="19129A4A" w:rsidR="00603FB0" w:rsidRPr="00592768" w:rsidRDefault="00603FB0" w:rsidP="00681D26">
      <w:pPr>
        <w:pStyle w:val="BBSnadpis3"/>
      </w:pPr>
      <w:bookmarkStart w:id="88" w:name="_Ref58856711"/>
      <w:r w:rsidRPr="00592768">
        <w:t>Při porušení ustanovení v </w:t>
      </w:r>
      <w:r w:rsidR="00592768">
        <w:t>čl.</w:t>
      </w:r>
      <w:r w:rsidR="00592768" w:rsidRPr="00592768">
        <w:t xml:space="preserve"> </w:t>
      </w:r>
      <w:r w:rsidRPr="00592768">
        <w:fldChar w:fldCharType="begin"/>
      </w:r>
      <w:r w:rsidRPr="00592768">
        <w:instrText xml:space="preserve"> REF _Ref58856684 \r \h </w:instrText>
      </w:r>
      <w:r w:rsidRPr="00592768">
        <w:fldChar w:fldCharType="separate"/>
      </w:r>
      <w:r w:rsidR="00590F97">
        <w:t>13.1.1</w:t>
      </w:r>
      <w:r w:rsidRPr="00592768">
        <w:fldChar w:fldCharType="end"/>
      </w:r>
      <w:r w:rsidRPr="00592768">
        <w:t xml:space="preserve"> až </w:t>
      </w:r>
      <w:r w:rsidRPr="00592768">
        <w:fldChar w:fldCharType="begin"/>
      </w:r>
      <w:r w:rsidRPr="00592768">
        <w:instrText xml:space="preserve"> REF _Ref58856690 \r \h </w:instrText>
      </w:r>
      <w:r w:rsidRPr="00592768">
        <w:fldChar w:fldCharType="separate"/>
      </w:r>
      <w:r w:rsidR="00590F97">
        <w:t>13.1.3</w:t>
      </w:r>
      <w:r w:rsidRPr="00592768">
        <w:fldChar w:fldCharType="end"/>
      </w:r>
      <w:r w:rsidRPr="00592768">
        <w:t xml:space="preserve"> je Objednatel zejména oprávněn stanovit zhotoviteli přiměřenou lhůtu pro nápravu tohoto porušení a po marném uplynutí této lhůty odstoupit od Smlouvy nebo ji z důležitého důvodu vypovědět. Stanovení lhůty je zbytečné, pokud se jedná o závažné porušení ustanovení v </w:t>
      </w:r>
      <w:r w:rsidR="00592768">
        <w:t>čl.</w:t>
      </w:r>
      <w:r w:rsidR="00592768" w:rsidRPr="00592768">
        <w:t xml:space="preserve"> </w:t>
      </w:r>
      <w:r w:rsidRPr="00592768">
        <w:fldChar w:fldCharType="begin"/>
      </w:r>
      <w:r w:rsidRPr="00592768">
        <w:instrText xml:space="preserve"> REF _Ref58856684 \r \h </w:instrText>
      </w:r>
      <w:r w:rsidRPr="00592768">
        <w:fldChar w:fldCharType="separate"/>
      </w:r>
      <w:r w:rsidR="00590F97">
        <w:t>13.1.1</w:t>
      </w:r>
      <w:r w:rsidRPr="00592768">
        <w:fldChar w:fldCharType="end"/>
      </w:r>
      <w:r w:rsidRPr="00592768">
        <w:t xml:space="preserve"> až </w:t>
      </w:r>
      <w:r w:rsidRPr="00592768">
        <w:fldChar w:fldCharType="begin"/>
      </w:r>
      <w:r w:rsidRPr="00592768">
        <w:instrText xml:space="preserve"> REF _Ref58856704 \r \h </w:instrText>
      </w:r>
      <w:r w:rsidRPr="00592768">
        <w:fldChar w:fldCharType="separate"/>
      </w:r>
      <w:r w:rsidR="00590F97">
        <w:t>13.1.2</w:t>
      </w:r>
      <w:r w:rsidRPr="00592768">
        <w:fldChar w:fldCharType="end"/>
      </w:r>
      <w:r w:rsidRPr="00592768">
        <w:t xml:space="preserve">. V případě odstoupení od Smlouvy nebo jejího vypovězení podle </w:t>
      </w:r>
      <w:r w:rsidR="00592768">
        <w:t>čl.</w:t>
      </w:r>
      <w:r w:rsidR="00592768" w:rsidRPr="00592768">
        <w:t xml:space="preserve"> </w:t>
      </w:r>
      <w:r w:rsidRPr="00592768">
        <w:fldChar w:fldCharType="begin"/>
      </w:r>
      <w:r w:rsidRPr="00592768">
        <w:instrText xml:space="preserve"> REF _Ref58856711 \r \h </w:instrText>
      </w:r>
      <w:r w:rsidRPr="00592768">
        <w:fldChar w:fldCharType="separate"/>
      </w:r>
      <w:r w:rsidR="00590F97">
        <w:t>13.1.4</w:t>
      </w:r>
      <w:r w:rsidRPr="00592768">
        <w:fldChar w:fldCharType="end"/>
      </w:r>
      <w:r w:rsidRPr="00592768">
        <w:t xml:space="preserve"> není Objednatel povinen nahradit Zhotoviteli škody, které vznikly v důsledku takového odstoupení nebo vypovězení.</w:t>
      </w:r>
      <w:bookmarkEnd w:id="88"/>
    </w:p>
    <w:p w14:paraId="62BEE7E4" w14:textId="77777777" w:rsidR="00603FB0" w:rsidRPr="006A2288" w:rsidRDefault="00603FB0" w:rsidP="00603FB0">
      <w:pPr>
        <w:pStyle w:val="BBSnormal"/>
      </w:pPr>
    </w:p>
    <w:p w14:paraId="50D30578" w14:textId="45A177B1" w:rsidR="00603FB0" w:rsidRPr="00592768" w:rsidRDefault="00603FB0" w:rsidP="00681D26">
      <w:pPr>
        <w:pStyle w:val="BBSnadpis3"/>
      </w:pPr>
      <w:r w:rsidRPr="006A2288">
        <w:t>V případě odůvodněného podezření na podstatné porušení ustanovení v </w:t>
      </w:r>
      <w:r w:rsidR="00592768">
        <w:t>čl.</w:t>
      </w:r>
      <w:r w:rsidR="00592768" w:rsidRPr="00592768">
        <w:t xml:space="preserve"> </w:t>
      </w:r>
      <w:r w:rsidRPr="00592768">
        <w:fldChar w:fldCharType="begin"/>
      </w:r>
      <w:r w:rsidRPr="00592768">
        <w:instrText xml:space="preserve"> REF _Ref58856684 \r \h </w:instrText>
      </w:r>
      <w:r w:rsidRPr="00592768">
        <w:fldChar w:fldCharType="separate"/>
      </w:r>
      <w:r w:rsidR="00590F97">
        <w:t>13.1.1</w:t>
      </w:r>
      <w:r w:rsidRPr="00592768">
        <w:fldChar w:fldCharType="end"/>
      </w:r>
      <w:r w:rsidRPr="00592768">
        <w:t xml:space="preserve"> až </w:t>
      </w:r>
      <w:r w:rsidRPr="00592768">
        <w:fldChar w:fldCharType="begin"/>
      </w:r>
      <w:r w:rsidRPr="00592768">
        <w:instrText xml:space="preserve"> REF _Ref58856690 \r \h </w:instrText>
      </w:r>
      <w:r w:rsidRPr="00592768">
        <w:fldChar w:fldCharType="separate"/>
      </w:r>
      <w:r w:rsidR="00590F97">
        <w:t>13.1.3</w:t>
      </w:r>
      <w:r w:rsidRPr="00592768">
        <w:fldChar w:fldCharType="end"/>
      </w:r>
      <w:r w:rsidRPr="00592768">
        <w:t xml:space="preserve"> může Objednatel požádat Zhotovitele, aby mu Zhotovitel poskytl všechny potřebné informace a podklady a umožnil Objednateli po přiměřeném předběžném oznámení prohlédnout si jeho prostory, aby mohl Objednatel zkontrolovat dodržování ustanovení v </w:t>
      </w:r>
      <w:r w:rsidR="00592768">
        <w:t>čl.</w:t>
      </w:r>
      <w:r w:rsidR="00592768" w:rsidRPr="00592768">
        <w:t xml:space="preserve"> </w:t>
      </w:r>
      <w:r w:rsidRPr="00592768">
        <w:fldChar w:fldCharType="begin"/>
      </w:r>
      <w:r w:rsidRPr="00592768">
        <w:instrText xml:space="preserve"> REF _Ref58856684 \r \h </w:instrText>
      </w:r>
      <w:r w:rsidRPr="00592768">
        <w:fldChar w:fldCharType="separate"/>
      </w:r>
      <w:r w:rsidR="00590F97">
        <w:t>13.1.1</w:t>
      </w:r>
      <w:r w:rsidRPr="00592768">
        <w:fldChar w:fldCharType="end"/>
      </w:r>
      <w:r w:rsidRPr="00592768">
        <w:t xml:space="preserve"> až </w:t>
      </w:r>
      <w:r w:rsidRPr="00592768">
        <w:fldChar w:fldCharType="begin"/>
      </w:r>
      <w:r w:rsidRPr="00592768">
        <w:instrText xml:space="preserve"> REF _Ref58856690 \r \h </w:instrText>
      </w:r>
      <w:r w:rsidRPr="00592768">
        <w:fldChar w:fldCharType="separate"/>
      </w:r>
      <w:r w:rsidR="00590F97">
        <w:t>13.1.3</w:t>
      </w:r>
      <w:r w:rsidRPr="00592768">
        <w:fldChar w:fldCharType="end"/>
      </w:r>
      <w:r w:rsidRPr="00592768">
        <w:t xml:space="preserve"> Zhotovitelem. Objednatel může touto kontrolou také pověřit třetí stranu, např. auditora, který je zavázán mlčenlivostí. Při kontrole podle tohoto ustanovení budou dodržována ustanovení na ochranu osobních údajů i obchodní a firemní tajemství. Práva na kontrolu z ostatních ustanovení této Smlouvy zůstávají nedotčena.</w:t>
      </w:r>
      <w:bookmarkEnd w:id="84"/>
    </w:p>
    <w:p w14:paraId="4A85BF29" w14:textId="77777777" w:rsidR="00603FB0" w:rsidRPr="006A2288" w:rsidRDefault="00603FB0" w:rsidP="00603FB0">
      <w:pPr>
        <w:ind w:left="705" w:hanging="705"/>
        <w:jc w:val="both"/>
      </w:pPr>
    </w:p>
    <w:p w14:paraId="01073BF1" w14:textId="77777777" w:rsidR="0041746E" w:rsidRPr="008F6C05" w:rsidRDefault="0041746E" w:rsidP="0041746E">
      <w:pPr>
        <w:pStyle w:val="BBSnadpis2"/>
      </w:pPr>
      <w:bookmarkStart w:id="89" w:name="_Ref156993428"/>
      <w:bookmarkEnd w:id="85"/>
      <w:r w:rsidRPr="00B969D4">
        <w:t>Dodržování</w:t>
      </w:r>
      <w:r w:rsidRPr="008F6C05">
        <w:t xml:space="preserve"> lidských práv, sociálních standardů a standardů týkajících se životního prostředí</w:t>
      </w:r>
      <w:bookmarkEnd w:id="89"/>
    </w:p>
    <w:p w14:paraId="0D932BB9" w14:textId="77777777" w:rsidR="0041746E" w:rsidRDefault="0041746E" w:rsidP="0041746E">
      <w:pPr>
        <w:pStyle w:val="BBSnormal"/>
        <w:rPr>
          <w:highlight w:val="yellow"/>
        </w:rPr>
      </w:pPr>
    </w:p>
    <w:p w14:paraId="62012143" w14:textId="77777777" w:rsidR="0041746E" w:rsidRPr="004A27AE" w:rsidRDefault="0041746E" w:rsidP="00681D26">
      <w:pPr>
        <w:pStyle w:val="BBSnadpis3"/>
      </w:pPr>
      <w:bookmarkStart w:id="90" w:name="_Ref155283336"/>
      <w:r w:rsidRPr="004A27AE">
        <w:t>Zhotovitel se zavazuje při své podnikatelské činnosti zajistit dodržování pravidel uvedených v etickém kodexu společností skupiny Schwarz pro obchodní partnery (dále jen „</w:t>
      </w:r>
      <w:r w:rsidRPr="004A27AE">
        <w:rPr>
          <w:b/>
        </w:rPr>
        <w:t>Etický kodex</w:t>
      </w:r>
      <w:r w:rsidRPr="004A27AE">
        <w:t>“), který je nedílnou součástí této Smlouvy jako příloha č. 12. Zhotovitel uznává pravidla uvedená v Etickém kodexu jako závaznou součást této Smlouvy.</w:t>
      </w:r>
      <w:bookmarkEnd w:id="90"/>
      <w:r w:rsidRPr="004A27AE">
        <w:t xml:space="preserve"> </w:t>
      </w:r>
    </w:p>
    <w:p w14:paraId="6065F080" w14:textId="77777777" w:rsidR="0041746E" w:rsidRPr="004A27AE" w:rsidRDefault="0041746E" w:rsidP="0041746E">
      <w:pPr>
        <w:pStyle w:val="BBSnormal"/>
      </w:pPr>
    </w:p>
    <w:p w14:paraId="41C848E6" w14:textId="77777777" w:rsidR="0041746E" w:rsidRPr="004A27AE" w:rsidRDefault="0041746E" w:rsidP="00681D26">
      <w:pPr>
        <w:pStyle w:val="BBSnadpis3"/>
      </w:pPr>
      <w:r w:rsidRPr="004A27AE">
        <w:t>Na základě vyhodnocení sociálních rizik a rizik souvisejících s lidskými právy a životním prostředím, jakož i z důvodu změny zákonných požadavků je Objednatel oprávněn kdykoli za trvání Smlouvy navrhnout změnu Etického kodexu, a to dle následujících pravidel. Objednatel zašle Zhotoviteli návrh nového Etického kodexu. Zhotovitel je oprávněn návrh nového Etického kodexu písemně odmítnout, a to do čtrnácti (14) dnů od doručení návrhu. Pokud Zhotovitel písemně návrh nového Etického kodexu v uvedené lhůtě neodmítne, platí návrh jako akceptovaný a nový Etický kodex se stává namísto dosavadního součástí Smlouvy. Objednatel při zaslání návrhu nového Etického kodexu Zhotovitele</w:t>
      </w:r>
      <w:r w:rsidRPr="004A27AE" w:rsidDel="00D9406B">
        <w:t xml:space="preserve"> </w:t>
      </w:r>
      <w:r w:rsidRPr="004A27AE">
        <w:t xml:space="preserve">písemně upozorní na lhůtu k podání odmítnutí návrhu a na důsledky nepodání odmítnutí návrhu. Na žádost Objednatele je Zhotovitel povinen jednat s Objednatelem o změně Etického kodexu, pokud je změna žádoucí pro zajištění ochrany sociálních zájmů a zájmů týkajících se lidských práv a životního prostředí. </w:t>
      </w:r>
    </w:p>
    <w:p w14:paraId="3BA176B2" w14:textId="77777777" w:rsidR="0041746E" w:rsidRPr="004A27AE" w:rsidRDefault="0041746E" w:rsidP="0041746E">
      <w:pPr>
        <w:pStyle w:val="BBSnormal"/>
      </w:pPr>
    </w:p>
    <w:p w14:paraId="3C536E05" w14:textId="108C5685" w:rsidR="0041746E" w:rsidRPr="004A27AE" w:rsidRDefault="0041746E" w:rsidP="00681D26">
      <w:pPr>
        <w:pStyle w:val="BBSnadpis3"/>
      </w:pPr>
      <w:bookmarkStart w:id="91" w:name="_Ref155283340"/>
      <w:r w:rsidRPr="004A27AE">
        <w:t xml:space="preserve">Zhotovitel je povinen proškolit své zaměstnance, kteří byli pověřeni úkoly a činnostmi při plnění této Smlouvy, a to alespoň jednou ročně prostřednictvím školení umístěného na </w:t>
      </w:r>
      <w:hyperlink r:id="rId22" w:history="1">
        <w:r w:rsidRPr="004A27AE">
          <w:rPr>
            <w:rStyle w:val="Hypertextovodkaz"/>
          </w:rPr>
          <w:t>https://info.Lidl/de/businesspartner</w:t>
        </w:r>
      </w:hyperlink>
      <w:r w:rsidRPr="004A27AE">
        <w:t xml:space="preserve"> nebo </w:t>
      </w:r>
      <w:hyperlink r:id="rId23" w:history="1">
        <w:r w:rsidRPr="004A27AE">
          <w:rPr>
            <w:rStyle w:val="Hypertextovodkaz"/>
          </w:rPr>
          <w:t>https://info.Lidl/en/businesspartner</w:t>
        </w:r>
      </w:hyperlink>
      <w:r w:rsidRPr="004A27AE">
        <w:t xml:space="preserve"> nebo </w:t>
      </w:r>
      <w:hyperlink r:id="rId24" w:history="1">
        <w:r w:rsidRPr="004A27AE">
          <w:rPr>
            <w:rStyle w:val="Hypertextovodkaz"/>
          </w:rPr>
          <w:t>https://spolecnost.lidl.cz/odpovednost/dobre-pro-lidi/eticky-kodex</w:t>
        </w:r>
      </w:hyperlink>
      <w:r w:rsidRPr="004A27AE">
        <w:t xml:space="preserve"> </w:t>
      </w:r>
      <w:proofErr w:type="spellStart"/>
      <w:r w:rsidRPr="004A27AE">
        <w:t>nebo</w:t>
      </w:r>
      <w:proofErr w:type="spellEnd"/>
      <w:r w:rsidRPr="004A27AE">
        <w:t xml:space="preserve"> je proškolit obdobným školením. Zhotovitel je povinen takové proškolení na žádost Objednateli doložit. Na žádost Objednatele Zhotovitel zajistí, aby se uvedení zaměstnanci Zhotovitele zúčastnili doplňujících školení, o kterých rozhodne Objednatel na základě vyhodnocení aktuálních rizik.</w:t>
      </w:r>
      <w:bookmarkEnd w:id="91"/>
      <w:r w:rsidRPr="004A27AE">
        <w:t xml:space="preserve"> </w:t>
      </w:r>
    </w:p>
    <w:p w14:paraId="67B08A1C" w14:textId="77777777" w:rsidR="0041746E" w:rsidRPr="004A27AE" w:rsidRDefault="0041746E" w:rsidP="0041746E">
      <w:pPr>
        <w:pStyle w:val="BBSnormal"/>
      </w:pPr>
    </w:p>
    <w:p w14:paraId="7AAF3B45" w14:textId="25EB898E" w:rsidR="0041746E" w:rsidRPr="004A27AE" w:rsidRDefault="0041746E" w:rsidP="00681D26">
      <w:pPr>
        <w:pStyle w:val="BBSnadpis3"/>
      </w:pPr>
      <w:r w:rsidRPr="004A27AE">
        <w:t xml:space="preserve">Porušení povinnosti dle odstavce </w:t>
      </w:r>
      <w:r w:rsidRPr="004A27AE">
        <w:fldChar w:fldCharType="begin"/>
      </w:r>
      <w:r w:rsidRPr="004A27AE">
        <w:instrText xml:space="preserve"> REF _Ref155283336 \r \h </w:instrText>
      </w:r>
      <w:r>
        <w:instrText xml:space="preserve"> \* MERGEFORMAT </w:instrText>
      </w:r>
      <w:r w:rsidRPr="004A27AE">
        <w:fldChar w:fldCharType="separate"/>
      </w:r>
      <w:r w:rsidR="00590F97">
        <w:t>13.2.1</w:t>
      </w:r>
      <w:r w:rsidRPr="004A27AE">
        <w:fldChar w:fldCharType="end"/>
      </w:r>
      <w:r w:rsidRPr="004A27AE">
        <w:t xml:space="preserve"> nebo </w:t>
      </w:r>
      <w:r w:rsidRPr="004A27AE">
        <w:fldChar w:fldCharType="begin"/>
      </w:r>
      <w:r w:rsidRPr="004A27AE">
        <w:instrText xml:space="preserve"> REF _Ref155283340 \r \h </w:instrText>
      </w:r>
      <w:r>
        <w:instrText xml:space="preserve"> \* MERGEFORMAT </w:instrText>
      </w:r>
      <w:r w:rsidRPr="004A27AE">
        <w:fldChar w:fldCharType="separate"/>
      </w:r>
      <w:r w:rsidR="00590F97">
        <w:t>13.2.3</w:t>
      </w:r>
      <w:r w:rsidRPr="004A27AE">
        <w:fldChar w:fldCharType="end"/>
      </w:r>
      <w:r w:rsidRPr="004A27AE">
        <w:t xml:space="preserve"> tohoto článku opravňuje Objednatele stanovit Zhotoviteli přiměřenou lhůtu k odstranění porušení a po marném uplynutí lhůty od Smlouvy odstoupit, případně Smlouvu vypovědět bez výpovědní doby. Stanovení lhůty není zapotřebí, jedná-li se o podstatné nebo opakované porušení. V případě odstoupení od Smlouvy nebo výpovědi Smlouvy není Objednatel Zhotoviteli povinen nahradit újmu vzniklou v důsledku odstoupení nebo výpovědi. </w:t>
      </w:r>
    </w:p>
    <w:p w14:paraId="2F81C3DF" w14:textId="77777777" w:rsidR="0041746E" w:rsidRPr="004A27AE" w:rsidRDefault="0041746E" w:rsidP="0041746E">
      <w:pPr>
        <w:pStyle w:val="BBSnormal"/>
      </w:pPr>
    </w:p>
    <w:p w14:paraId="01DF97ED" w14:textId="20441AF4" w:rsidR="00793BB7" w:rsidRPr="006A2288" w:rsidRDefault="0041746E" w:rsidP="00681D26">
      <w:pPr>
        <w:pStyle w:val="BBSnadpis3"/>
      </w:pPr>
      <w:r w:rsidRPr="004A27AE">
        <w:t>Ustanovení tohoto článku se nepoužijí, pokud kolidují s kogentním ustanovením právních předpisů, zejména právních předpisů transponovaných dle směrnice Evropského parlamentu a Rady (EU) 2019/633</w:t>
      </w:r>
      <w:r w:rsidRPr="004A27AE">
        <w:rPr>
          <w:color w:val="232323"/>
          <w:shd w:val="clear" w:color="auto" w:fill="FFFFFF"/>
        </w:rPr>
        <w:t>.</w:t>
      </w:r>
    </w:p>
    <w:p w14:paraId="0A1818AB" w14:textId="11421F47" w:rsidR="009517B7" w:rsidRPr="00EA4EE4" w:rsidRDefault="009517B7" w:rsidP="0041746E">
      <w:pPr>
        <w:pStyle w:val="BBSnadpis2"/>
      </w:pPr>
      <w:bookmarkStart w:id="92" w:name="_Ref109210653"/>
      <w:r w:rsidRPr="00EA4EE4">
        <w:t xml:space="preserve">Ochrana </w:t>
      </w:r>
      <w:bookmarkEnd w:id="81"/>
      <w:r w:rsidRPr="00EA4EE4">
        <w:t>důvěrných informací</w:t>
      </w:r>
      <w:bookmarkEnd w:id="82"/>
      <w:bookmarkEnd w:id="92"/>
    </w:p>
    <w:p w14:paraId="5977145D" w14:textId="77777777" w:rsidR="003B74FE" w:rsidRPr="00592768" w:rsidRDefault="003B74FE" w:rsidP="00532A2C">
      <w:pPr>
        <w:pStyle w:val="BBSnormal"/>
        <w:widowControl w:val="0"/>
      </w:pPr>
    </w:p>
    <w:p w14:paraId="48550F1F" w14:textId="77777777" w:rsidR="00D56FD8" w:rsidRPr="00592768" w:rsidRDefault="009517B7" w:rsidP="00681D26">
      <w:pPr>
        <w:pStyle w:val="BBSnadpis3"/>
      </w:pPr>
      <w:r w:rsidRPr="00592768">
        <w:t xml:space="preserve">Tato Smlouva a veškeré informace a dokumenty s ní související a z ní vyplývající mají důvěrný charakter. </w:t>
      </w:r>
    </w:p>
    <w:p w14:paraId="02320237" w14:textId="77777777" w:rsidR="003B74FE" w:rsidRPr="00592768" w:rsidRDefault="003B74FE" w:rsidP="00532A2C">
      <w:pPr>
        <w:pStyle w:val="BBSnormal"/>
        <w:widowControl w:val="0"/>
      </w:pPr>
    </w:p>
    <w:p w14:paraId="538BA550" w14:textId="77777777" w:rsidR="00D56FD8" w:rsidRPr="00592768" w:rsidRDefault="009517B7" w:rsidP="00681D26">
      <w:pPr>
        <w:pStyle w:val="BBSnadpis3"/>
      </w:pPr>
      <w:r w:rsidRPr="00592768">
        <w:t xml:space="preserve">Důvěrné informace jsou zejména všechny informace obchodního, právního, finančního, výrobního, technického a podobného charakteru týkající se Smluvních </w:t>
      </w:r>
      <w:r w:rsidRPr="00592768">
        <w:lastRenderedPageBreak/>
        <w:t>stran, s nimiž se Smluvní strany seznámily v rámci vzájemné spolupráce, nebo které získaly nebo měly k dispozici z titulu podnikatelských aktivit, produktů, know-how, služeb a technických poznatků druhé Smluvní strany, které nejsou veřejnosti běžně dostupné. Za důvěrné informace se rovněž považují jakékoli jiné informace, o nichž Objednatel a/nebo Zhotovitel prohlásí, že je považuje za důvěrné pro účely této Smlouvy.</w:t>
      </w:r>
    </w:p>
    <w:p w14:paraId="2F51C3C9" w14:textId="77777777" w:rsidR="003B74FE" w:rsidRPr="00592768" w:rsidRDefault="003B74FE" w:rsidP="003B74FE">
      <w:pPr>
        <w:pStyle w:val="BBSnormal"/>
      </w:pPr>
    </w:p>
    <w:p w14:paraId="6ED0B8B4" w14:textId="77777777" w:rsidR="00410588" w:rsidRPr="00592768" w:rsidRDefault="009517B7" w:rsidP="00681D26">
      <w:pPr>
        <w:pStyle w:val="BBSnadpis3"/>
      </w:pPr>
      <w:r w:rsidRPr="00592768">
        <w:t>Za důvěrné informace se nepovažují informace, které:</w:t>
      </w:r>
    </w:p>
    <w:p w14:paraId="74C0A03B" w14:textId="77777777" w:rsidR="00D964E5" w:rsidRPr="00592768" w:rsidRDefault="00D964E5" w:rsidP="007D5316">
      <w:pPr>
        <w:pStyle w:val="BBSnormal"/>
      </w:pPr>
    </w:p>
    <w:p w14:paraId="584AC48E" w14:textId="77777777" w:rsidR="009517B7" w:rsidRPr="00592768" w:rsidRDefault="009517B7" w:rsidP="0041746E">
      <w:pPr>
        <w:numPr>
          <w:ilvl w:val="3"/>
          <w:numId w:val="47"/>
        </w:numPr>
        <w:ind w:left="1418" w:hanging="567"/>
        <w:jc w:val="both"/>
        <w:rPr>
          <w:sz w:val="22"/>
          <w:szCs w:val="22"/>
        </w:rPr>
      </w:pPr>
      <w:r w:rsidRPr="00592768">
        <w:rPr>
          <w:sz w:val="22"/>
          <w:szCs w:val="22"/>
        </w:rPr>
        <w:t xml:space="preserve">byly Smluvní straně známy již předtím, než se o nich dozvěděla sdělením druhé Smluvní strany, </w:t>
      </w:r>
    </w:p>
    <w:p w14:paraId="47635C78" w14:textId="77777777" w:rsidR="009517B7" w:rsidRPr="00592768" w:rsidRDefault="009517B7" w:rsidP="0041746E">
      <w:pPr>
        <w:numPr>
          <w:ilvl w:val="3"/>
          <w:numId w:val="47"/>
        </w:numPr>
        <w:ind w:left="1418" w:hanging="567"/>
        <w:jc w:val="both"/>
        <w:rPr>
          <w:sz w:val="22"/>
          <w:szCs w:val="22"/>
        </w:rPr>
      </w:pPr>
      <w:r w:rsidRPr="00592768">
        <w:rPr>
          <w:sz w:val="22"/>
          <w:szCs w:val="22"/>
        </w:rPr>
        <w:t>byly zpřístupněny Smluvní straně nezávisle na sdělení druhé Smluvní strany, a to na základě vlastních rešerší,</w:t>
      </w:r>
    </w:p>
    <w:p w14:paraId="49DF3C1D" w14:textId="71CA07C7" w:rsidR="009517B7" w:rsidRPr="00592768" w:rsidRDefault="009517B7" w:rsidP="0041746E">
      <w:pPr>
        <w:numPr>
          <w:ilvl w:val="3"/>
          <w:numId w:val="47"/>
        </w:numPr>
        <w:ind w:left="1418" w:hanging="567"/>
        <w:jc w:val="both"/>
        <w:rPr>
          <w:sz w:val="22"/>
          <w:szCs w:val="22"/>
        </w:rPr>
      </w:pPr>
      <w:r w:rsidRPr="00592768">
        <w:rPr>
          <w:sz w:val="22"/>
          <w:szCs w:val="22"/>
        </w:rPr>
        <w:t>Smluvní strana obdržela od třetí strany, která nepodléhá žádnému omezení ohledně použití nebo předání takových informací, nebo</w:t>
      </w:r>
    </w:p>
    <w:p w14:paraId="1411FA2E" w14:textId="77777777" w:rsidR="009517B7" w:rsidRPr="00592768" w:rsidRDefault="009517B7" w:rsidP="0041746E">
      <w:pPr>
        <w:numPr>
          <w:ilvl w:val="3"/>
          <w:numId w:val="47"/>
        </w:numPr>
        <w:ind w:left="1418" w:hanging="567"/>
        <w:jc w:val="both"/>
        <w:rPr>
          <w:sz w:val="22"/>
          <w:szCs w:val="22"/>
        </w:rPr>
      </w:pPr>
      <w:r w:rsidRPr="00592768">
        <w:rPr>
          <w:sz w:val="22"/>
          <w:szCs w:val="22"/>
        </w:rPr>
        <w:t>jsou všeobecně známé nebo se stanou všeobecně známými bez zavinění nebo bez podnětu Smluvní strany.</w:t>
      </w:r>
    </w:p>
    <w:p w14:paraId="10B781CB" w14:textId="77777777" w:rsidR="003B74FE" w:rsidRPr="00592768" w:rsidRDefault="003B74FE" w:rsidP="002911EB">
      <w:pPr>
        <w:ind w:left="1728"/>
        <w:jc w:val="both"/>
        <w:rPr>
          <w:sz w:val="22"/>
          <w:szCs w:val="22"/>
        </w:rPr>
      </w:pPr>
    </w:p>
    <w:p w14:paraId="6AFAFC5F" w14:textId="77777777" w:rsidR="00410588" w:rsidRPr="00592768" w:rsidRDefault="009517B7" w:rsidP="00681D26">
      <w:pPr>
        <w:pStyle w:val="BBSnadpis3"/>
      </w:pPr>
      <w:bookmarkStart w:id="93" w:name="_Ref109210607"/>
      <w:r w:rsidRPr="00592768">
        <w:t>Smluvní strany nejsou oprávněny bez předchozího písemného souhlasu druhé Smluvní strany zpřístupnit takto získané informace třetím osobám. Porušení této povinnosti nepředstavuje případ, kdy jsou informace zpřístupněny při plnění povinností z této Smlouvy poradcům nebo dodavatelům, avšak pouze v rozsahu nezbytném pro plnění této Smlouvy a za podmínky zachování mlčenlivosti a důvěrnosti informací i ze strany těchto osob, což je Smluvní strana, která takto důvěrné informace zpřístupňuje, povinna zajistit.</w:t>
      </w:r>
      <w:bookmarkEnd w:id="93"/>
    </w:p>
    <w:p w14:paraId="39B0A81F" w14:textId="77777777" w:rsidR="003B74FE" w:rsidRPr="00592768" w:rsidRDefault="003B74FE" w:rsidP="003B74FE">
      <w:pPr>
        <w:pStyle w:val="BBSnormal"/>
      </w:pPr>
    </w:p>
    <w:p w14:paraId="492E7E69" w14:textId="77777777" w:rsidR="00410588" w:rsidRPr="00592768" w:rsidRDefault="009517B7" w:rsidP="00681D26">
      <w:pPr>
        <w:pStyle w:val="BBSnadpis3"/>
      </w:pPr>
      <w:r w:rsidRPr="00592768">
        <w:t>V případě, že kterákoli ze Smluvních stran poruší ustanovení tohoto článku Smlouvy a způsobí tím druhé Smluvní straně újmu, je povinna ji nahradit v plné výši.</w:t>
      </w:r>
    </w:p>
    <w:p w14:paraId="17B4511F" w14:textId="77777777" w:rsidR="003B74FE" w:rsidRPr="00592768" w:rsidRDefault="003B74FE" w:rsidP="003B74FE">
      <w:pPr>
        <w:pStyle w:val="BBSnormal"/>
      </w:pPr>
    </w:p>
    <w:p w14:paraId="7B98D6F8" w14:textId="77777777" w:rsidR="00410588" w:rsidRPr="00592768" w:rsidRDefault="009517B7" w:rsidP="00681D26">
      <w:pPr>
        <w:pStyle w:val="BBSnadpis3"/>
      </w:pPr>
      <w:r w:rsidRPr="00592768">
        <w:t xml:space="preserve">Zhotovitel se zavazuje, že nebude žádným způsobem uvádět žádné své obchodní vztahy s Objednatelem navenek jako referenci (např. odpovídajícím odkazem na internetových stránkách, ve firemních prezentacích a/nebo obchodních zprávách, publikacích, tiskových prohlášeních nebo v rámci jiných zveřejnění, ať již jakéhokoli druhu). </w:t>
      </w:r>
    </w:p>
    <w:p w14:paraId="67FBCEED" w14:textId="77777777" w:rsidR="003B74FE" w:rsidRPr="00592768" w:rsidRDefault="003B74FE" w:rsidP="003B74FE">
      <w:pPr>
        <w:pStyle w:val="BBSnormal"/>
      </w:pPr>
    </w:p>
    <w:p w14:paraId="423E4805" w14:textId="77777777" w:rsidR="00410588" w:rsidRPr="00592768" w:rsidRDefault="009517B7" w:rsidP="00681D26">
      <w:pPr>
        <w:pStyle w:val="BBSnadpis3"/>
      </w:pPr>
      <w:r w:rsidRPr="00592768">
        <w:t>Ustanovení tohoto článku Smlouvy platí i po ukončení této Smlouvy.</w:t>
      </w:r>
    </w:p>
    <w:p w14:paraId="2263BC87" w14:textId="77777777" w:rsidR="009517B7" w:rsidRPr="00592768" w:rsidRDefault="009517B7" w:rsidP="0041746E">
      <w:pPr>
        <w:pStyle w:val="BBSnadpis2"/>
      </w:pPr>
      <w:bookmarkStart w:id="94" w:name="_Toc221949691"/>
      <w:r w:rsidRPr="00592768">
        <w:t>Zákaz započtení a postoupení</w:t>
      </w:r>
      <w:bookmarkEnd w:id="94"/>
    </w:p>
    <w:p w14:paraId="6744551E" w14:textId="77777777" w:rsidR="003B74FE" w:rsidRPr="00592768" w:rsidRDefault="003B74FE" w:rsidP="003B74FE">
      <w:pPr>
        <w:pStyle w:val="BBSnormal"/>
      </w:pPr>
    </w:p>
    <w:p w14:paraId="43824414" w14:textId="77777777" w:rsidR="00410588" w:rsidRPr="00592768" w:rsidRDefault="009517B7" w:rsidP="00681D26">
      <w:pPr>
        <w:pStyle w:val="BBSnadpis3"/>
      </w:pPr>
      <w:r w:rsidRPr="00592768">
        <w:t>Smluvní strany se dohodly, že Zhotovitel není oprávněn bez předchozího písemného souhlasu Objednatele postoupit a/nebo zastavit třetí osobě, zcela či částečně, jakékoli pohledávky, práva a/nebo povinnosti vzniklé na základě této Smlouvy nebo v souvislosti s ní.</w:t>
      </w:r>
    </w:p>
    <w:p w14:paraId="777A877B" w14:textId="77777777" w:rsidR="003B74FE" w:rsidRPr="00592768" w:rsidRDefault="003B74FE" w:rsidP="003B74FE">
      <w:pPr>
        <w:pStyle w:val="BBSnormal"/>
      </w:pPr>
    </w:p>
    <w:p w14:paraId="32AC802E" w14:textId="77777777" w:rsidR="00410588" w:rsidRPr="00592768" w:rsidRDefault="009517B7" w:rsidP="00681D26">
      <w:pPr>
        <w:pStyle w:val="BBSnadpis3"/>
      </w:pPr>
      <w:r w:rsidRPr="00592768">
        <w:t>Smluvní strany se dohodly, že Zhotovitel není oprávněn převést jako postupitel jakákoli práva a/nebo povinnosti vyplývající z této Smlouvy nebo z její části na třetí osobu bez souhlasu Objednatele, a to po celou dobu jejího trvání.</w:t>
      </w:r>
    </w:p>
    <w:p w14:paraId="1EBE405A" w14:textId="77777777" w:rsidR="003B74FE" w:rsidRPr="00592768" w:rsidRDefault="003B74FE" w:rsidP="003B74FE">
      <w:pPr>
        <w:pStyle w:val="BBSnormal"/>
      </w:pPr>
    </w:p>
    <w:p w14:paraId="03B775CB" w14:textId="77777777" w:rsidR="00410588" w:rsidRPr="00592768" w:rsidRDefault="009517B7" w:rsidP="00681D26">
      <w:pPr>
        <w:pStyle w:val="BBSnadpis3"/>
      </w:pPr>
      <w:r w:rsidRPr="00592768">
        <w:t>Smluvní strany se dohodly, že Zhotovitel není oprávněn jednostranně započítat jakékoli své pohledávky za Objednatelem vyplývající z této Smlouvy proti pohledávkám Objednatele za Zhotovitelem.</w:t>
      </w:r>
    </w:p>
    <w:p w14:paraId="302EAFF5" w14:textId="77777777" w:rsidR="003B74FE" w:rsidRPr="00592768" w:rsidRDefault="003B74FE" w:rsidP="003B74FE">
      <w:pPr>
        <w:pStyle w:val="BBSnormal"/>
      </w:pPr>
    </w:p>
    <w:p w14:paraId="0A212139" w14:textId="77777777" w:rsidR="00410588" w:rsidRPr="00592768" w:rsidRDefault="009517B7" w:rsidP="00681D26">
      <w:pPr>
        <w:pStyle w:val="BBSnadpis3"/>
      </w:pPr>
      <w:r w:rsidRPr="00592768">
        <w:lastRenderedPageBreak/>
        <w:t>Smluvní strany se dohodly, že Objednatel je oprávněn jednostranně započítat jakékoli své splatné i nesplatné pohledávky za Zhotovitelem vyplývající z této Smlouvy proti pohledávkám Zhotovitele za Objednatelem, a to i vůči pohledávkám, které nejsou splatné.</w:t>
      </w:r>
    </w:p>
    <w:p w14:paraId="34044BAB" w14:textId="77777777" w:rsidR="003B74FE" w:rsidRPr="00592768" w:rsidRDefault="003B74FE" w:rsidP="003B74FE">
      <w:pPr>
        <w:pStyle w:val="BBSnormal"/>
      </w:pPr>
    </w:p>
    <w:p w14:paraId="23D7AF4C" w14:textId="77777777" w:rsidR="00410588" w:rsidRPr="00592768" w:rsidRDefault="009517B7" w:rsidP="00681D26">
      <w:pPr>
        <w:pStyle w:val="BBSnadpis3"/>
      </w:pPr>
      <w:r w:rsidRPr="00592768">
        <w:t>Smluvní strany se dohodly, že Objednatel i Zhotovitel jsou oprávněni plnit své peněžité závazky či dluhy vyplývající z této Smlouvy i předčasně, tj. před jejich splatností.</w:t>
      </w:r>
      <w:r w:rsidRPr="00592768" w:rsidDel="0064466B">
        <w:t xml:space="preserve"> </w:t>
      </w:r>
    </w:p>
    <w:p w14:paraId="15E8A6B6" w14:textId="77777777" w:rsidR="00FA45A5" w:rsidRPr="001A733C" w:rsidRDefault="00FA45A5" w:rsidP="0041746E">
      <w:pPr>
        <w:pStyle w:val="BBSnadpis2"/>
      </w:pPr>
      <w:bookmarkStart w:id="95" w:name="_Hlk149124964"/>
      <w:bookmarkStart w:id="96" w:name="_Hlk149138072"/>
      <w:r w:rsidRPr="001A733C">
        <w:t>Informační povinnost</w:t>
      </w:r>
    </w:p>
    <w:p w14:paraId="1950499E" w14:textId="77777777" w:rsidR="00FA45A5" w:rsidRPr="001A733C" w:rsidRDefault="00FA45A5" w:rsidP="00FA45A5">
      <w:pPr>
        <w:pStyle w:val="BBSnormal"/>
      </w:pPr>
    </w:p>
    <w:p w14:paraId="38250066" w14:textId="77777777" w:rsidR="00FA45A5" w:rsidRPr="00292D2F" w:rsidRDefault="00FA45A5" w:rsidP="00681D26">
      <w:pPr>
        <w:pStyle w:val="BBSnadpis3"/>
      </w:pPr>
      <w:bookmarkStart w:id="97" w:name="_Ref149122598"/>
      <w:r w:rsidRPr="00292D2F">
        <w:t>Základní údaje o Zhotoviteli jsou uvedeny v příloze č. 13 této Smlouvy (dále jen „</w:t>
      </w:r>
      <w:r w:rsidRPr="00292D2F">
        <w:rPr>
          <w:b/>
        </w:rPr>
        <w:t>Kmenová data</w:t>
      </w:r>
      <w:r w:rsidRPr="00292D2F">
        <w:t>“).</w:t>
      </w:r>
      <w:bookmarkEnd w:id="97"/>
    </w:p>
    <w:p w14:paraId="7E8D2643" w14:textId="77777777" w:rsidR="00FA45A5" w:rsidRPr="00292D2F" w:rsidRDefault="00FA45A5" w:rsidP="00FA45A5">
      <w:pPr>
        <w:pStyle w:val="BBSnormal"/>
        <w:rPr>
          <w:szCs w:val="22"/>
        </w:rPr>
      </w:pPr>
    </w:p>
    <w:p w14:paraId="0801D70C" w14:textId="77777777" w:rsidR="00FA45A5" w:rsidRPr="00292D2F" w:rsidRDefault="00FA45A5" w:rsidP="00681D26">
      <w:pPr>
        <w:pStyle w:val="BBSnadpis3"/>
      </w:pPr>
      <w:r w:rsidRPr="00292D2F">
        <w:t>Kontaktní osoba Zhotovitele uvedená v Kmenových datech je oprávněna jménem Zhotovitele činit a přijímat projevy vůle v souvislosti s touto Smlouvou, s výjimkou takových projevů vůle, jimiž by se tato Smlouva měnila nebo ukončovala. Tím není dotčeno oprávnění kontaktní osoby vyplývající z jiných ustanovení této Smlouvy (než jsou Kmenová data), z pověření či zmocnění nebo postavení statutárního orgánu.</w:t>
      </w:r>
    </w:p>
    <w:p w14:paraId="49A3A0D4" w14:textId="77777777" w:rsidR="00FA45A5" w:rsidRPr="00292D2F" w:rsidRDefault="00FA45A5" w:rsidP="00FA45A5">
      <w:pPr>
        <w:pStyle w:val="BBSnormal"/>
        <w:rPr>
          <w:szCs w:val="22"/>
        </w:rPr>
      </w:pPr>
    </w:p>
    <w:p w14:paraId="255DCB12" w14:textId="77777777" w:rsidR="00FA45A5" w:rsidRPr="00292D2F" w:rsidRDefault="00FA45A5" w:rsidP="00681D26">
      <w:pPr>
        <w:pStyle w:val="BBSnadpis3"/>
      </w:pPr>
      <w:r w:rsidRPr="00292D2F">
        <w:t>E-mail, který Zhotovitel v Kmenových datech uvádí pro zasílání platebního avíza a potvrzení o přijetí zboží, slouží pouze jako kontakt, který může Objednatel pro tento účel využít. Není-li v této Smlouvě uvedeno jinak, není Objednatel povinen platební avíza nebo potvrzení o přijetí zboží Zhotoviteli posílat.</w:t>
      </w:r>
    </w:p>
    <w:p w14:paraId="1A443427" w14:textId="77777777" w:rsidR="00FA45A5" w:rsidRPr="00292D2F" w:rsidRDefault="00FA45A5" w:rsidP="00FA45A5">
      <w:pPr>
        <w:pStyle w:val="BBSnormal"/>
        <w:rPr>
          <w:szCs w:val="22"/>
        </w:rPr>
      </w:pPr>
    </w:p>
    <w:p w14:paraId="45918200" w14:textId="1DC46A28" w:rsidR="00FA45A5" w:rsidRPr="00292D2F" w:rsidRDefault="00FA45A5" w:rsidP="00681D26">
      <w:pPr>
        <w:pStyle w:val="BBSnadpis3"/>
      </w:pPr>
      <w:r w:rsidRPr="00292D2F">
        <w:t>Zhotovitel je povinen Objednatele neprodleně informovat o podstatných změnách v přímé i nepřímé struktuře svých vlastníků/společníků a o všech změnách ve svých Kmenových datech. Změnu v Kmenových datech, s výjimkou změny bankovního spojení, provede Zhotovitel zasláním podepsaného aktualizovaného formuláře Kmenových dat na adresu</w:t>
      </w:r>
      <w:r w:rsidRPr="00292D2F">
        <w:rPr>
          <w:rFonts w:eastAsia="Calibri"/>
        </w:rPr>
        <w:t xml:space="preserve"> </w:t>
      </w:r>
      <w:r w:rsidR="001654D9">
        <w:rPr>
          <w:rFonts w:eastAsia="Calibri"/>
        </w:rPr>
        <w:t>run_olomouc@lidl.cz</w:t>
      </w:r>
      <w:r w:rsidRPr="00292D2F">
        <w:t>, přičemž změnu je oprávněna zaslat osoba uvedená v aktuálním znění Kmenových dat jako kontaktní osoba Zhotovitele, nebo jiná osoba oprávněná zastupovat Zhotovitele. Změnu v Kmenových datech, s výjimkou změny bankovního spojení, oznámenou v souladu s tímto ustanovením Smlouvy je Objednatel povinen zohlednit nejpozději do 1 měsíce po doručení oznámení. Změnu bankovního spojení Zhotovitele lze provádět pouze uzavřením dodatku k této Smlouvě, jehož přílohou bude nový podepsaný formulář Kmenových dat.</w:t>
      </w:r>
    </w:p>
    <w:bookmarkEnd w:id="95"/>
    <w:p w14:paraId="7A351EED" w14:textId="77777777" w:rsidR="00FA45A5" w:rsidRPr="00292D2F" w:rsidRDefault="00FA45A5" w:rsidP="00FA45A5">
      <w:pPr>
        <w:pStyle w:val="BBSnormal"/>
        <w:rPr>
          <w:szCs w:val="22"/>
        </w:rPr>
      </w:pPr>
    </w:p>
    <w:p w14:paraId="62F05DA3" w14:textId="77777777" w:rsidR="00FA45A5" w:rsidRPr="00292D2F" w:rsidRDefault="00FA45A5" w:rsidP="0041746E">
      <w:pPr>
        <w:pStyle w:val="BBSnadpis2"/>
      </w:pPr>
      <w:bookmarkStart w:id="98" w:name="_Ref464141424"/>
      <w:r w:rsidRPr="00292D2F">
        <w:t>Zajištění DPH</w:t>
      </w:r>
      <w:bookmarkEnd w:id="98"/>
    </w:p>
    <w:p w14:paraId="3A4513A7" w14:textId="77777777" w:rsidR="00FA45A5" w:rsidRPr="00292D2F" w:rsidRDefault="00FA45A5" w:rsidP="00FA45A5">
      <w:pPr>
        <w:pStyle w:val="BBSnormal"/>
        <w:rPr>
          <w:szCs w:val="22"/>
        </w:rPr>
      </w:pPr>
    </w:p>
    <w:p w14:paraId="070FB48E" w14:textId="595CFCDD" w:rsidR="00FA45A5" w:rsidRPr="00292D2F" w:rsidRDefault="00FA45A5" w:rsidP="00681D26">
      <w:pPr>
        <w:pStyle w:val="BBSnadpis3"/>
        <w:rPr>
          <w:rFonts w:eastAsiaTheme="minorEastAsia"/>
        </w:rPr>
      </w:pPr>
      <w:bookmarkStart w:id="99" w:name="_Hlk149124990"/>
      <w:r w:rsidRPr="00292D2F">
        <w:rPr>
          <w:rFonts w:eastAsiaTheme="minorEastAsia"/>
        </w:rPr>
        <w:t>Pokud Zhotovitel k datu uzavření Smlouvy není registrován jako plátce DPH ve veřejném registru vybraných údajů o subjektech registrovaných dle zákona č. 235/2004 Sb., o dani z přidané hodnoty, ve znění pozdějších předpisů (dále jen „</w:t>
      </w:r>
      <w:r w:rsidRPr="00292D2F">
        <w:rPr>
          <w:rFonts w:eastAsiaTheme="minorEastAsia"/>
          <w:b/>
        </w:rPr>
        <w:t>Zákon o DPH</w:t>
      </w:r>
      <w:r w:rsidRPr="00292D2F">
        <w:rPr>
          <w:rFonts w:eastAsiaTheme="minorEastAsia"/>
        </w:rPr>
        <w:t>“), který je spravován Ministerstvem financí České republiky prostřednictvím finančních úřadů, a do něhož může široká veřejnost dálkově nahlížet (dále jen „</w:t>
      </w:r>
      <w:r w:rsidRPr="00292D2F">
        <w:rPr>
          <w:rFonts w:eastAsiaTheme="minorEastAsia"/>
          <w:b/>
        </w:rPr>
        <w:t>Registr plátců DPH</w:t>
      </w:r>
      <w:r w:rsidRPr="00292D2F">
        <w:rPr>
          <w:rFonts w:eastAsiaTheme="minorEastAsia"/>
        </w:rPr>
        <w:t xml:space="preserve">“), ustanovení čl. </w:t>
      </w:r>
      <w:r w:rsidRPr="00292D2F">
        <w:rPr>
          <w:rFonts w:eastAsiaTheme="minorEastAsia"/>
        </w:rPr>
        <w:fldChar w:fldCharType="begin"/>
      </w:r>
      <w:r w:rsidRPr="00292D2F">
        <w:rPr>
          <w:rFonts w:eastAsiaTheme="minorEastAsia"/>
        </w:rPr>
        <w:instrText xml:space="preserve"> REF _Ref149122187 \r \h </w:instrText>
      </w:r>
      <w:r>
        <w:rPr>
          <w:rFonts w:eastAsiaTheme="minorEastAsia"/>
        </w:rPr>
        <w:instrText xml:space="preserve"> \* MERGEFORMAT </w:instrText>
      </w:r>
      <w:r w:rsidRPr="00292D2F">
        <w:rPr>
          <w:rFonts w:eastAsiaTheme="minorEastAsia"/>
        </w:rPr>
      </w:r>
      <w:r w:rsidRPr="00292D2F">
        <w:rPr>
          <w:rFonts w:eastAsiaTheme="minorEastAsia"/>
        </w:rPr>
        <w:fldChar w:fldCharType="separate"/>
      </w:r>
      <w:r w:rsidR="00590F97">
        <w:rPr>
          <w:rFonts w:eastAsiaTheme="minorEastAsia"/>
        </w:rPr>
        <w:t>13.6.2</w:t>
      </w:r>
      <w:r w:rsidRPr="00292D2F">
        <w:rPr>
          <w:rFonts w:eastAsiaTheme="minorEastAsia"/>
        </w:rPr>
        <w:fldChar w:fldCharType="end"/>
      </w:r>
      <w:r w:rsidRPr="00292D2F">
        <w:rPr>
          <w:rFonts w:eastAsiaTheme="minorEastAsia"/>
        </w:rPr>
        <w:t xml:space="preserve"> až </w:t>
      </w:r>
      <w:r w:rsidRPr="00292D2F">
        <w:rPr>
          <w:rFonts w:eastAsiaTheme="minorEastAsia"/>
        </w:rPr>
        <w:fldChar w:fldCharType="begin"/>
      </w:r>
      <w:r w:rsidRPr="00292D2F">
        <w:rPr>
          <w:rFonts w:eastAsiaTheme="minorEastAsia"/>
        </w:rPr>
        <w:instrText xml:space="preserve"> REF _Ref107591017 \r \h </w:instrText>
      </w:r>
      <w:r>
        <w:rPr>
          <w:rFonts w:eastAsiaTheme="minorEastAsia"/>
        </w:rPr>
        <w:instrText xml:space="preserve"> \* MERGEFORMAT </w:instrText>
      </w:r>
      <w:r w:rsidRPr="00292D2F">
        <w:rPr>
          <w:rFonts w:eastAsiaTheme="minorEastAsia"/>
        </w:rPr>
      </w:r>
      <w:r w:rsidRPr="00292D2F">
        <w:rPr>
          <w:rFonts w:eastAsiaTheme="minorEastAsia"/>
        </w:rPr>
        <w:fldChar w:fldCharType="separate"/>
      </w:r>
      <w:r w:rsidR="00590F97">
        <w:rPr>
          <w:rFonts w:eastAsiaTheme="minorEastAsia"/>
        </w:rPr>
        <w:t>13.6.8</w:t>
      </w:r>
      <w:r w:rsidRPr="00292D2F">
        <w:rPr>
          <w:rFonts w:eastAsiaTheme="minorEastAsia"/>
        </w:rPr>
        <w:fldChar w:fldCharType="end"/>
      </w:r>
      <w:r w:rsidRPr="00292D2F">
        <w:rPr>
          <w:rFonts w:eastAsiaTheme="minorEastAsia"/>
        </w:rPr>
        <w:t xml:space="preserve"> této Smlouvy se uplatní obdobně od data registrace Zhotovitele k DPH. I pro případ, kdy Zhotovitel k datu uzavření této Smlouvy není registrován jako plátce DPH v Registru plátců DPH, se Zhotovitel zavazuje, (i) používat v rámci obchodní spolupráce s Objednatelem pouze bankovní účet uvedený v Kmenových datech a (</w:t>
      </w:r>
      <w:proofErr w:type="spellStart"/>
      <w:r w:rsidRPr="00292D2F">
        <w:rPr>
          <w:rFonts w:eastAsiaTheme="minorEastAsia"/>
        </w:rPr>
        <w:t>ii</w:t>
      </w:r>
      <w:proofErr w:type="spellEnd"/>
      <w:r w:rsidRPr="00292D2F">
        <w:rPr>
          <w:rFonts w:eastAsiaTheme="minorEastAsia"/>
        </w:rPr>
        <w:t>) oznámit Objednateli jakoukoli změnu bankovního účtu uvedeného v Kmenových datech, a to formou uzavření písemného dodatku k této Smlouvě.</w:t>
      </w:r>
    </w:p>
    <w:bookmarkEnd w:id="99"/>
    <w:p w14:paraId="008E589F" w14:textId="77777777" w:rsidR="00FA45A5" w:rsidRPr="00292D2F" w:rsidRDefault="00FA45A5" w:rsidP="00FA45A5">
      <w:pPr>
        <w:pStyle w:val="BBSnormal"/>
        <w:rPr>
          <w:szCs w:val="22"/>
        </w:rPr>
      </w:pPr>
    </w:p>
    <w:p w14:paraId="6FEA859B" w14:textId="77777777" w:rsidR="00FA45A5" w:rsidRPr="00292D2F" w:rsidRDefault="00FA45A5" w:rsidP="00681D26">
      <w:pPr>
        <w:pStyle w:val="BBSnadpis3"/>
        <w:rPr>
          <w:rFonts w:eastAsiaTheme="minorEastAsia"/>
        </w:rPr>
      </w:pPr>
      <w:bookmarkStart w:id="100" w:name="_Ref147844177"/>
      <w:bookmarkStart w:id="101" w:name="_Hlk149125042"/>
      <w:bookmarkStart w:id="102" w:name="_Ref149122187"/>
      <w:r w:rsidRPr="00292D2F">
        <w:rPr>
          <w:rFonts w:eastAsiaTheme="minorEastAsia"/>
        </w:rPr>
        <w:t>Zhotovitel se zavazuje, že bude v rámci obchodní spolupráce s Objednatelem používat pouze bankovní účet uvedený v Kmenových datech, který je zveřejněn v Registru plátců DPH.</w:t>
      </w:r>
      <w:bookmarkEnd w:id="100"/>
      <w:r w:rsidRPr="00292D2F">
        <w:rPr>
          <w:rFonts w:eastAsiaTheme="minorEastAsia"/>
        </w:rPr>
        <w:t xml:space="preserve"> </w:t>
      </w:r>
    </w:p>
    <w:bookmarkEnd w:id="101"/>
    <w:p w14:paraId="13146DD8" w14:textId="77777777" w:rsidR="00FA45A5" w:rsidRPr="00292D2F" w:rsidRDefault="00FA45A5" w:rsidP="00FA45A5">
      <w:pPr>
        <w:pStyle w:val="BBSnormal"/>
        <w:rPr>
          <w:rFonts w:eastAsiaTheme="minorEastAsia"/>
        </w:rPr>
      </w:pPr>
    </w:p>
    <w:p w14:paraId="11C6B117" w14:textId="77777777" w:rsidR="00FA45A5" w:rsidRPr="00292D2F" w:rsidRDefault="00FA45A5" w:rsidP="00681D26">
      <w:pPr>
        <w:pStyle w:val="BBSnadpis3"/>
        <w:rPr>
          <w:szCs w:val="22"/>
        </w:rPr>
      </w:pPr>
      <w:bookmarkStart w:id="103" w:name="_Hlk149125054"/>
      <w:bookmarkEnd w:id="102"/>
      <w:r w:rsidRPr="00292D2F">
        <w:rPr>
          <w:rFonts w:eastAsiaTheme="minorEastAsia"/>
        </w:rPr>
        <w:t>Pokud nebude bankovní účet uvedený v Kmenových datech zveřejněn v Registru plátců DPH v okamžiku uzavření Smlouvy, zavazuje se Zhotovitel účet neprodleně v Registru plátců DPH zveřejnit a tuto skutečnost doložit Objednateli. Do okamžiku doložení registrace účtu není Objednatel povinen provádět jakékoliv platby na tento bankovní účet a zároveň není v prodlení s úhradou plateb podle této Smlouvy.</w:t>
      </w:r>
    </w:p>
    <w:bookmarkEnd w:id="103"/>
    <w:p w14:paraId="0E848CFC" w14:textId="77777777" w:rsidR="00FA45A5" w:rsidRPr="00292D2F" w:rsidRDefault="00FA45A5" w:rsidP="00FA45A5">
      <w:pPr>
        <w:pStyle w:val="BBSnormal"/>
        <w:rPr>
          <w:szCs w:val="22"/>
        </w:rPr>
      </w:pPr>
    </w:p>
    <w:p w14:paraId="0E2159EB" w14:textId="77777777" w:rsidR="00FA45A5" w:rsidRPr="00292D2F" w:rsidRDefault="00FA45A5" w:rsidP="00681D26">
      <w:pPr>
        <w:pStyle w:val="BBSnadpis3"/>
        <w:rPr>
          <w:szCs w:val="22"/>
        </w:rPr>
      </w:pPr>
      <w:bookmarkStart w:id="104" w:name="_Ref149122445"/>
      <w:bookmarkStart w:id="105" w:name="_Hlk149125095"/>
      <w:r w:rsidRPr="00292D2F">
        <w:rPr>
          <w:rFonts w:eastAsiaTheme="minorEastAsia"/>
        </w:rPr>
        <w:t>Zhotovitel je povinen Objednateli oznámit jakoukoli změnu bankovního účtu uvedeného v Kmenových datech formou písemného dodatku k této Smlouvě, přičemž součástí takového dodatku musí být doklad o tom, že nový bankovní účet je již zveřejněn v Registru plátců DPH a aktualizované znění Kmenových dat. Do okamžiku uzavření písemného dodatku k této Smlouvě s novým číslem bankovního účtu není Objednatel povinen provádět jakékoliv platby na bankovní účet Zhotovitele, který není uveden v této Smlouvě (resp. v Kmenových datech), a zároveň není v prodlení s úhradou plateb podle této Smlouvy.</w:t>
      </w:r>
      <w:bookmarkEnd w:id="104"/>
    </w:p>
    <w:bookmarkEnd w:id="105"/>
    <w:p w14:paraId="308352F4" w14:textId="77777777" w:rsidR="00FA45A5" w:rsidRPr="00292D2F" w:rsidRDefault="00FA45A5" w:rsidP="00FA45A5">
      <w:pPr>
        <w:pStyle w:val="BBSnormal"/>
        <w:rPr>
          <w:szCs w:val="22"/>
        </w:rPr>
      </w:pPr>
    </w:p>
    <w:p w14:paraId="39123887" w14:textId="21DC0EB6" w:rsidR="00FA45A5" w:rsidRPr="00292D2F" w:rsidRDefault="00FA45A5" w:rsidP="00681D26">
      <w:pPr>
        <w:pStyle w:val="BBSnadpis3"/>
        <w:rPr>
          <w:rFonts w:eastAsiaTheme="minorEastAsia"/>
        </w:rPr>
      </w:pPr>
      <w:bookmarkStart w:id="106" w:name="_Hlk149125128"/>
      <w:r w:rsidRPr="00292D2F">
        <w:rPr>
          <w:rFonts w:eastAsiaTheme="minorEastAsia"/>
        </w:rPr>
        <w:t xml:space="preserve">Pokud dojde k výmazu výše uvedeného bankovního účtu z Registru plátců DPH, je Zhotovitel povinen o tom neprodleně Objednatel informovat. Do okamžiku opětovného zveřejnění tohoto bankovního účtu v Registru plátců DPH nebo změny účtu dle čl. </w:t>
      </w:r>
      <w:r w:rsidRPr="00292D2F">
        <w:rPr>
          <w:rFonts w:eastAsiaTheme="minorEastAsia"/>
        </w:rPr>
        <w:fldChar w:fldCharType="begin"/>
      </w:r>
      <w:r w:rsidRPr="00292D2F">
        <w:rPr>
          <w:rFonts w:eastAsiaTheme="minorEastAsia"/>
        </w:rPr>
        <w:instrText xml:space="preserve"> REF _Ref149122445 \r \h </w:instrText>
      </w:r>
      <w:r>
        <w:rPr>
          <w:rFonts w:eastAsiaTheme="minorEastAsia"/>
        </w:rPr>
        <w:instrText xml:space="preserve"> \* MERGEFORMAT </w:instrText>
      </w:r>
      <w:r w:rsidRPr="00292D2F">
        <w:rPr>
          <w:rFonts w:eastAsiaTheme="minorEastAsia"/>
        </w:rPr>
      </w:r>
      <w:r w:rsidRPr="00292D2F">
        <w:rPr>
          <w:rFonts w:eastAsiaTheme="minorEastAsia"/>
        </w:rPr>
        <w:fldChar w:fldCharType="separate"/>
      </w:r>
      <w:r w:rsidR="00590F97">
        <w:rPr>
          <w:rFonts w:eastAsiaTheme="minorEastAsia"/>
        </w:rPr>
        <w:t>13.6.4</w:t>
      </w:r>
      <w:r w:rsidRPr="00292D2F">
        <w:rPr>
          <w:rFonts w:eastAsiaTheme="minorEastAsia"/>
        </w:rPr>
        <w:fldChar w:fldCharType="end"/>
      </w:r>
      <w:r w:rsidRPr="00292D2F">
        <w:rPr>
          <w:rFonts w:eastAsiaTheme="minorEastAsia"/>
        </w:rPr>
        <w:t xml:space="preserve"> této Smlouvy není Objednatel povinen provádět jakékoliv platby na tento účet a zároveň není v prodlení s úhradou plateb podle této Smlouvy.</w:t>
      </w:r>
    </w:p>
    <w:bookmarkEnd w:id="106"/>
    <w:p w14:paraId="0B0F5D60" w14:textId="77777777" w:rsidR="00FA45A5" w:rsidRPr="00292D2F" w:rsidRDefault="00FA45A5" w:rsidP="00FA45A5">
      <w:pPr>
        <w:pStyle w:val="BBSnormal"/>
        <w:rPr>
          <w:szCs w:val="22"/>
        </w:rPr>
      </w:pPr>
    </w:p>
    <w:p w14:paraId="677DE68B" w14:textId="6A901447" w:rsidR="00FA45A5" w:rsidRPr="00292D2F" w:rsidRDefault="00FA45A5" w:rsidP="00681D26">
      <w:pPr>
        <w:pStyle w:val="BBSnadpis3"/>
        <w:rPr>
          <w:szCs w:val="22"/>
        </w:rPr>
      </w:pPr>
      <w:bookmarkStart w:id="107" w:name="_Hlk149125155"/>
      <w:r w:rsidRPr="00292D2F">
        <w:rPr>
          <w:rFonts w:eastAsiaTheme="minorEastAsia"/>
        </w:rPr>
        <w:t xml:space="preserve">Pokud se Zhotovitel stane z důvodu porušení svých povinností vztahujících se ke správě DPH tzv. nespolehlivým plátcem a tento jeho status bude uveden v Registru plátců DPH, nebo pokud Objednatel bude mít odůvodněné podezření, že by mohly nastat další skutečnosti zakládající ručení příjemce zdanitelného plnění uvedené v § 109 Zákona o DPH, a toto podezření písemně odůvodní Zhotoviteli, uděluje Zhotovitel Objednateli neodvolatelně svůj souhlas s tím, aby Objednatel v souladu s § 109a Zákona o DPH za Zhotovitele odvedl část ceny odpovídající DPH přímo příslušnému správci daně, v důsledku čehož Objednatel uhradí Zhotoviteli pouze tu část příslušné peněžní úhrady, která odpovídá základu daně. Zhotovitel bere na vědomí, že výše uvedeným postupem je zcela splněna povinnost Objednatele uhradit </w:t>
      </w:r>
      <w:r w:rsidR="008D074D">
        <w:rPr>
          <w:rFonts w:eastAsiaTheme="minorEastAsia"/>
        </w:rPr>
        <w:t>C</w:t>
      </w:r>
      <w:r w:rsidRPr="00292D2F">
        <w:rPr>
          <w:rFonts w:eastAsiaTheme="minorEastAsia"/>
        </w:rPr>
        <w:t xml:space="preserve">enu podle čl. </w:t>
      </w:r>
      <w:r>
        <w:rPr>
          <w:rFonts w:eastAsiaTheme="minorEastAsia"/>
        </w:rPr>
        <w:fldChar w:fldCharType="begin"/>
      </w:r>
      <w:r>
        <w:rPr>
          <w:rFonts w:eastAsiaTheme="minorEastAsia"/>
        </w:rPr>
        <w:instrText xml:space="preserve"> REF _Ref352331381 \r \h </w:instrText>
      </w:r>
      <w:r>
        <w:rPr>
          <w:rFonts w:eastAsiaTheme="minorEastAsia"/>
        </w:rPr>
      </w:r>
      <w:r>
        <w:rPr>
          <w:rFonts w:eastAsiaTheme="minorEastAsia"/>
        </w:rPr>
        <w:fldChar w:fldCharType="separate"/>
      </w:r>
      <w:r w:rsidR="00590F97">
        <w:rPr>
          <w:rFonts w:eastAsiaTheme="minorEastAsia"/>
        </w:rPr>
        <w:t>4</w:t>
      </w:r>
      <w:r>
        <w:rPr>
          <w:rFonts w:eastAsiaTheme="minorEastAsia"/>
        </w:rPr>
        <w:fldChar w:fldCharType="end"/>
      </w:r>
      <w:r w:rsidRPr="00292D2F">
        <w:rPr>
          <w:rFonts w:eastAsiaTheme="minorEastAsia"/>
        </w:rPr>
        <w:t xml:space="preserve"> této Smlouvy</w:t>
      </w:r>
      <w:r w:rsidRPr="00292D2F">
        <w:rPr>
          <w:szCs w:val="22"/>
        </w:rPr>
        <w:t>.</w:t>
      </w:r>
    </w:p>
    <w:bookmarkEnd w:id="107"/>
    <w:p w14:paraId="640244F3" w14:textId="77777777" w:rsidR="00FA45A5" w:rsidRPr="00292D2F" w:rsidRDefault="00FA45A5" w:rsidP="00FA45A5">
      <w:pPr>
        <w:pStyle w:val="BBSnormal"/>
        <w:rPr>
          <w:szCs w:val="22"/>
        </w:rPr>
      </w:pPr>
    </w:p>
    <w:p w14:paraId="461C120B" w14:textId="77777777" w:rsidR="00FA45A5" w:rsidRPr="00292D2F" w:rsidRDefault="00FA45A5" w:rsidP="00681D26">
      <w:pPr>
        <w:pStyle w:val="BBSnadpis3"/>
        <w:rPr>
          <w:szCs w:val="22"/>
        </w:rPr>
      </w:pPr>
      <w:bookmarkStart w:id="108" w:name="_Hlk149125185"/>
      <w:r w:rsidRPr="00292D2F">
        <w:rPr>
          <w:rFonts w:eastAsiaTheme="minorEastAsia"/>
        </w:rPr>
        <w:t>V případě, že z důvodu porušení povinností vyplývajících ze Zákona o DPH Zhotovitelem bude Objednatel jako ručitel vyzván příslušným správcem daně k zaplacení dlužné částky DPH za Zhotovitele, a to z jakéhokoliv důvodu, a tuto dlužnou částku DPH za Zhotovitele uhradí, zavazuje se Zhotovitel uhradit Objednateli kromě dlužné částky DPH smluvní pokutu ve výši, která odpovídá výši dlužné částky DPH, kterou Objednatel za Zhotovitele uhradil, a to bezhotovostním převodem na účet Objednatele, uvedený v záhlaví Smlouvy. Uplatněním smluvní pokuty není dotčen nárok Objednatele na náhradu škody v plné výši.</w:t>
      </w:r>
    </w:p>
    <w:bookmarkEnd w:id="108"/>
    <w:p w14:paraId="3DECFBD3" w14:textId="77777777" w:rsidR="00FA45A5" w:rsidRPr="00292D2F" w:rsidRDefault="00FA45A5" w:rsidP="00FA45A5">
      <w:pPr>
        <w:pStyle w:val="BBSnormal"/>
        <w:rPr>
          <w:szCs w:val="22"/>
        </w:rPr>
      </w:pPr>
    </w:p>
    <w:p w14:paraId="4785A099" w14:textId="77777777" w:rsidR="00FA45A5" w:rsidRPr="00292D2F" w:rsidRDefault="00FA45A5" w:rsidP="00681D26">
      <w:pPr>
        <w:pStyle w:val="BBSnadpis3"/>
      </w:pPr>
      <w:bookmarkStart w:id="109" w:name="_Ref107591017"/>
      <w:r w:rsidRPr="00292D2F">
        <w:t>Zhotovitel bere na vědomí, že Objednatel bude čerpat potřebné informace týkající se Zhotovitele, rozhodné pro vznik ručení za nezaplacenou DPH, zejména z Registru plátců DPH.</w:t>
      </w:r>
      <w:bookmarkEnd w:id="109"/>
      <w:r w:rsidRPr="00292D2F">
        <w:t xml:space="preserve"> </w:t>
      </w:r>
    </w:p>
    <w:bookmarkEnd w:id="96"/>
    <w:p w14:paraId="1E49BA19" w14:textId="77777777" w:rsidR="002911EB" w:rsidRPr="00592768" w:rsidRDefault="002911EB" w:rsidP="002911EB">
      <w:pPr>
        <w:pStyle w:val="Textpoznpodarou"/>
        <w:rPr>
          <w:rFonts w:ascii="Arial" w:hAnsi="Arial" w:cs="Arial"/>
          <w:sz w:val="22"/>
          <w:szCs w:val="22"/>
        </w:rPr>
      </w:pPr>
    </w:p>
    <w:p w14:paraId="0D752408" w14:textId="77777777" w:rsidR="00410588" w:rsidRPr="00A9691D" w:rsidRDefault="009517B7" w:rsidP="0041746E">
      <w:pPr>
        <w:pStyle w:val="BBSnadpis1"/>
      </w:pPr>
      <w:proofErr w:type="spellStart"/>
      <w:r w:rsidRPr="00A9691D">
        <w:lastRenderedPageBreak/>
        <w:t>Závěrečná</w:t>
      </w:r>
      <w:proofErr w:type="spellEnd"/>
      <w:r w:rsidRPr="00A9691D">
        <w:t xml:space="preserve"> ustanovení</w:t>
      </w:r>
    </w:p>
    <w:p w14:paraId="61F3FD4D" w14:textId="77777777" w:rsidR="008469CF" w:rsidRPr="00592768" w:rsidRDefault="008469CF" w:rsidP="007572F1">
      <w:pPr>
        <w:pStyle w:val="BBSnormal"/>
      </w:pPr>
    </w:p>
    <w:p w14:paraId="68496E3A" w14:textId="77777777" w:rsidR="00410588" w:rsidRPr="00592768" w:rsidRDefault="009517B7" w:rsidP="00681D26">
      <w:pPr>
        <w:pStyle w:val="BBSnadpis3"/>
      </w:pPr>
      <w:r w:rsidRPr="00592768">
        <w:t>Tato Smlouva nabývá účinnosti dnem jejího podpisu poslední ze Smluvních stran.</w:t>
      </w:r>
    </w:p>
    <w:p w14:paraId="64169F8E" w14:textId="77777777" w:rsidR="00000307" w:rsidRPr="006A2288" w:rsidRDefault="00000307" w:rsidP="00000307">
      <w:pPr>
        <w:pStyle w:val="BBSnormal"/>
      </w:pPr>
    </w:p>
    <w:p w14:paraId="52F3E76C" w14:textId="157CD3F0" w:rsidR="00410588" w:rsidRPr="00592768" w:rsidRDefault="009517B7" w:rsidP="00681D26">
      <w:pPr>
        <w:pStyle w:val="BBSnadpis3"/>
      </w:pPr>
      <w:r w:rsidRPr="006A2288">
        <w:t>Tato Smlouva může být měněna pouze písemnými dodatky odsouhlasenými a podepsanými oběma Smluvními stranami</w:t>
      </w:r>
      <w:r w:rsidR="00BC6031" w:rsidRPr="00BC6031">
        <w:t>, není-li ve Smlouvě výslovně dohodnuto jinak</w:t>
      </w:r>
      <w:r w:rsidRPr="006A2288">
        <w:t xml:space="preserve">. </w:t>
      </w:r>
    </w:p>
    <w:p w14:paraId="7201F618" w14:textId="77777777" w:rsidR="003B74FE" w:rsidRPr="00592768" w:rsidRDefault="003B74FE" w:rsidP="003B74FE">
      <w:pPr>
        <w:pStyle w:val="BBSnormal"/>
      </w:pPr>
    </w:p>
    <w:p w14:paraId="4BB680EA" w14:textId="368BDF98" w:rsidR="004F287B" w:rsidRPr="00592768" w:rsidRDefault="004F287B" w:rsidP="00681D26">
      <w:pPr>
        <w:pStyle w:val="BBSnadpis3"/>
      </w:pPr>
      <w:bookmarkStart w:id="110" w:name="_Hlk47516753"/>
      <w:r w:rsidRPr="00592768">
        <w:t>Pro vyloučení pochybností Smluvní strany uvádí, že za písemnou formu se na základě této Smlouvy považuje rovněž uzavření, změna nebo zánik této Smlouvy učiněné elektronicky prostřednictvím Adobe Sign. Kde se v této Smlouvě hovoří o jednání prostřednictvím Adobe Sign, rozumí se tím jednání způsobem a prostřednictvím e-mailových adres Smluvních stran dle zvláštního ujednání Smluvních stran.</w:t>
      </w:r>
      <w:bookmarkEnd w:id="110"/>
    </w:p>
    <w:p w14:paraId="2F0DA39C" w14:textId="77777777" w:rsidR="004F287B" w:rsidRPr="00592768" w:rsidRDefault="004F287B" w:rsidP="004F287B">
      <w:pPr>
        <w:pStyle w:val="BBSnormal"/>
      </w:pPr>
    </w:p>
    <w:p w14:paraId="504AEB15" w14:textId="664DA4C2" w:rsidR="00410588" w:rsidRPr="00592768" w:rsidRDefault="009517B7" w:rsidP="00681D26">
      <w:pPr>
        <w:pStyle w:val="BBSnadpis3"/>
      </w:pPr>
      <w:r w:rsidRPr="00592768">
        <w:t>Každá ze Smluvních stran prohlašuje, že tato Smlouva byla uzavřena v souladu se zákonem a byly splněny veškeré předpoklady vyplývající ze zákona a veškerých společenstevních dokumentů příslušné Smluvní strany. Každá ze Smluvních stran dále prohlašuje, že získala veškerá schválení, povolení, oznámení a/nebo registraci u správního nebo jiného orgánu či třetí strany, které jsou nezbytné pro uzavření a plnění této Smlouvy.</w:t>
      </w:r>
    </w:p>
    <w:p w14:paraId="652961EA" w14:textId="77777777" w:rsidR="003B74FE" w:rsidRPr="00592768" w:rsidRDefault="003B74FE" w:rsidP="003B74FE">
      <w:pPr>
        <w:pStyle w:val="BBSnormal"/>
      </w:pPr>
    </w:p>
    <w:p w14:paraId="7F9E2D50" w14:textId="04773096" w:rsidR="00410588" w:rsidRPr="00592768" w:rsidRDefault="009517B7" w:rsidP="00681D26">
      <w:pPr>
        <w:pStyle w:val="BBSnadpis3"/>
      </w:pPr>
      <w:r w:rsidRPr="00592768">
        <w:t xml:space="preserve">Smluvní strany se dohodly, že právní vztahy mezi nimi založené touto Smlouvou se řídí právním řádem České republiky. V záležitostech touto Smlouvou neupravených se přiměřeně použijí ustanovení Občanského zákoníku. Smluvní strany prohlašují, že Smlouvu uzavírají v souvislosti se svým podnikáním, a že se s ohledem na okolnosti jejího uzavření nepoužijí ustanovení § 1798 a násl. Občanského zákoníku; pro vyloučení pochybností se tímto Smluvní strany dohodly, že vylučují použití ustanovení § 1799 a 1800 Občanského zákoníku. </w:t>
      </w:r>
      <w:r w:rsidR="000F4FF7" w:rsidRPr="00592768">
        <w:t>Zhotovitel prohlašuje, že není slabší smluvní stranou.</w:t>
      </w:r>
    </w:p>
    <w:p w14:paraId="723D580F" w14:textId="77777777" w:rsidR="003B74FE" w:rsidRPr="00592768" w:rsidRDefault="003B74FE" w:rsidP="003B74FE">
      <w:pPr>
        <w:pStyle w:val="BBSnormal"/>
      </w:pPr>
    </w:p>
    <w:p w14:paraId="36683D59" w14:textId="77777777" w:rsidR="00410588" w:rsidRPr="00592768" w:rsidRDefault="009517B7" w:rsidP="00681D26">
      <w:pPr>
        <w:pStyle w:val="BBSnadpis3"/>
      </w:pPr>
      <w:r w:rsidRPr="00592768">
        <w:t>Zhotovitel na sebe tímto přebírá nebezpečí změny okolností ve smyslu ustanovení § 1765 Občanského zákoníku.</w:t>
      </w:r>
    </w:p>
    <w:p w14:paraId="58064996" w14:textId="77777777" w:rsidR="003B74FE" w:rsidRPr="00592768" w:rsidRDefault="003B74FE" w:rsidP="003B74FE">
      <w:pPr>
        <w:pStyle w:val="BBSnormal"/>
      </w:pPr>
    </w:p>
    <w:p w14:paraId="0441D98F" w14:textId="77777777" w:rsidR="00410588" w:rsidRPr="00592768" w:rsidRDefault="009517B7" w:rsidP="00681D26">
      <w:pPr>
        <w:pStyle w:val="BBSnadpis3"/>
      </w:pPr>
      <w:r w:rsidRPr="00592768">
        <w:t>Smluvní strany se dohodly, že jakékoli spory vzniklé z této Smlouvy nebo v souvislosti s ní, které nebudou moci být vyřešeny smírnou cestou, budou s konečnou platností vyřešeny věcně a místně příslušným soudem České republiky, přičemž Smluvní strany se dohodly, že místně příslušným soudem bude obecný soud Objednatele.</w:t>
      </w:r>
    </w:p>
    <w:p w14:paraId="6D440329" w14:textId="77777777" w:rsidR="003B74FE" w:rsidRPr="00592768" w:rsidRDefault="003B74FE" w:rsidP="003B74FE">
      <w:pPr>
        <w:pStyle w:val="BBSnormal"/>
      </w:pPr>
    </w:p>
    <w:p w14:paraId="653A2F48" w14:textId="77777777" w:rsidR="00410588" w:rsidRPr="00592768" w:rsidRDefault="009517B7" w:rsidP="00681D26">
      <w:pPr>
        <w:pStyle w:val="BBSnadpis3"/>
      </w:pPr>
      <w:r w:rsidRPr="00592768">
        <w:t>Pokud některé z ustanovení této Smlouvy je nebo se stane neplatným, zdánlivým či neúčinným, nebude to mít za následek neplatnost, zdánlivost či neúčinnost této Smlouvy jako celku ani jiných jejích ustanovení, pokud je takovéto neplatné, zdánlivé či neúčinné ustanovení oddělitelné od zbytku Smlouvy. Smluvní strany se zavazují neplatné, zdánlivé či neúčinné ustanovení nahradit novým platným či účinným ustanovením, které svým obsahem bude co nejvěrněji odpovídat podstatě a smyslu původního ustanovení Smlouvy.</w:t>
      </w:r>
    </w:p>
    <w:p w14:paraId="0434D2DF" w14:textId="77777777" w:rsidR="003B74FE" w:rsidRPr="00592768" w:rsidRDefault="003B74FE" w:rsidP="003B74FE">
      <w:pPr>
        <w:pStyle w:val="BBSnormal"/>
      </w:pPr>
    </w:p>
    <w:p w14:paraId="798A7632" w14:textId="77777777" w:rsidR="00410588" w:rsidRPr="00592768" w:rsidRDefault="009517B7" w:rsidP="00681D26">
      <w:pPr>
        <w:pStyle w:val="BBSnadpis3"/>
      </w:pPr>
      <w:r w:rsidRPr="00592768">
        <w:t xml:space="preserve">Pokud by byla tato Smlouva shledána neplatnou, zdánlivou či neúčinnou jako celek, zavazují se Smluvní strany bezodkladně po tomto zjištění uzavřít smlouvu novou, která bude v co největší možné míře vycházet z podmínek této Smlouvy, a která svým obsahem bude co nejvěrněji odpovídat podstatě a smyslu původních ustanovení Smlouvy. V této nové smlouvě bude odstraněn důvod neplatnosti, zdánlivosti či </w:t>
      </w:r>
      <w:r w:rsidRPr="00592768">
        <w:lastRenderedPageBreak/>
        <w:t>neúčinnosti a plnění přijatá na základě této Smlouvy budou započítána na plnění Smluvních stran dle nové smlouvy.</w:t>
      </w:r>
    </w:p>
    <w:p w14:paraId="4FE55D6A" w14:textId="77777777" w:rsidR="003B74FE" w:rsidRPr="00592768" w:rsidRDefault="003B74FE" w:rsidP="003B74FE">
      <w:pPr>
        <w:pStyle w:val="BBSnormal"/>
      </w:pPr>
    </w:p>
    <w:p w14:paraId="2D3D9216" w14:textId="334F8890" w:rsidR="00410588" w:rsidRPr="00592768" w:rsidRDefault="009517B7" w:rsidP="00681D26">
      <w:pPr>
        <w:pStyle w:val="BBSnadpis3"/>
      </w:pPr>
      <w:r w:rsidRPr="00957E99">
        <w:t>Tato Smlouva je vyhotovena ve dvou (2) vyhotoveních s platností originálu, přičemž každá ze Smluvních stran obdrží po jednom (1) vyhotovení.</w:t>
      </w:r>
    </w:p>
    <w:p w14:paraId="2E1A2305" w14:textId="77777777" w:rsidR="003B74FE" w:rsidRPr="006A2288" w:rsidRDefault="003B74FE" w:rsidP="003B74FE">
      <w:pPr>
        <w:pStyle w:val="BBSnormal"/>
      </w:pPr>
    </w:p>
    <w:p w14:paraId="3BBE462B" w14:textId="77777777" w:rsidR="00410588" w:rsidRPr="006A2288" w:rsidRDefault="009517B7" w:rsidP="00681D26">
      <w:pPr>
        <w:pStyle w:val="BBSnadpis3"/>
      </w:pPr>
      <w:r w:rsidRPr="006A2288">
        <w:t>Tato Smlouva obsahuje následující přílohy, které tvoří její nedílnou součást:</w:t>
      </w:r>
    </w:p>
    <w:p w14:paraId="00B5D425" w14:textId="31AD8703" w:rsidR="00D964E5" w:rsidRDefault="00D964E5" w:rsidP="007D5316">
      <w:pPr>
        <w:pStyle w:val="BBSnormal"/>
      </w:pPr>
    </w:p>
    <w:tbl>
      <w:tblPr>
        <w:tblW w:w="8780" w:type="dxa"/>
        <w:tblInd w:w="675" w:type="dxa"/>
        <w:tblLook w:val="04A0" w:firstRow="1" w:lastRow="0" w:firstColumn="1" w:lastColumn="0" w:noHBand="0" w:noVBand="1"/>
      </w:tblPr>
      <w:tblGrid>
        <w:gridCol w:w="2410"/>
        <w:gridCol w:w="6370"/>
      </w:tblGrid>
      <w:tr w:rsidR="00717F0E" w:rsidRPr="00A9691D" w14:paraId="500AD93B" w14:textId="77777777" w:rsidTr="00B048FD">
        <w:tc>
          <w:tcPr>
            <w:tcW w:w="2410" w:type="dxa"/>
          </w:tcPr>
          <w:p w14:paraId="05C10A21" w14:textId="77777777" w:rsidR="00717F0E" w:rsidRPr="00683CF3" w:rsidRDefault="00717F0E" w:rsidP="00B048FD">
            <w:pPr>
              <w:pStyle w:val="Odstavecseseznamem"/>
              <w:numPr>
                <w:ilvl w:val="0"/>
                <w:numId w:val="21"/>
              </w:numPr>
              <w:spacing w:before="60"/>
              <w:jc w:val="both"/>
              <w:rPr>
                <w:rFonts w:ascii="Arial" w:hAnsi="Arial" w:cs="Arial"/>
              </w:rPr>
            </w:pPr>
            <w:r w:rsidRPr="00683CF3">
              <w:rPr>
                <w:rFonts w:ascii="Arial" w:hAnsi="Arial" w:cs="Arial"/>
                <w:sz w:val="22"/>
                <w:szCs w:val="22"/>
              </w:rPr>
              <w:t>Příloha č. 1</w:t>
            </w:r>
          </w:p>
        </w:tc>
        <w:tc>
          <w:tcPr>
            <w:tcW w:w="6370" w:type="dxa"/>
          </w:tcPr>
          <w:p w14:paraId="59AE4DAF" w14:textId="77777777" w:rsidR="00717F0E" w:rsidRDefault="00717F0E" w:rsidP="00B048FD">
            <w:pPr>
              <w:jc w:val="both"/>
              <w:rPr>
                <w:color w:val="000000"/>
                <w:sz w:val="22"/>
                <w:szCs w:val="22"/>
              </w:rPr>
            </w:pPr>
            <w:r>
              <w:rPr>
                <w:color w:val="000000"/>
                <w:sz w:val="22"/>
                <w:szCs w:val="22"/>
              </w:rPr>
              <w:t>Harmonogram provádění Díla</w:t>
            </w:r>
          </w:p>
          <w:p w14:paraId="0EE7072C" w14:textId="77777777" w:rsidR="00717F0E" w:rsidRPr="00A9691D" w:rsidRDefault="00717F0E" w:rsidP="00B048FD">
            <w:pPr>
              <w:jc w:val="both"/>
              <w:rPr>
                <w:color w:val="000000"/>
                <w:sz w:val="22"/>
                <w:szCs w:val="22"/>
              </w:rPr>
            </w:pPr>
          </w:p>
        </w:tc>
      </w:tr>
      <w:tr w:rsidR="00717F0E" w:rsidRPr="00683CF3" w14:paraId="6475FFC2" w14:textId="77777777" w:rsidTr="00B048FD">
        <w:tc>
          <w:tcPr>
            <w:tcW w:w="2410" w:type="dxa"/>
          </w:tcPr>
          <w:p w14:paraId="4B3C99C1" w14:textId="77777777" w:rsidR="00717F0E" w:rsidRPr="00683CF3" w:rsidRDefault="00717F0E" w:rsidP="00B048FD">
            <w:pPr>
              <w:pStyle w:val="Odstavecseseznamem"/>
              <w:numPr>
                <w:ilvl w:val="0"/>
                <w:numId w:val="21"/>
              </w:numPr>
              <w:spacing w:before="60"/>
              <w:jc w:val="both"/>
              <w:rPr>
                <w:rFonts w:ascii="Arial" w:hAnsi="Arial" w:cs="Arial"/>
              </w:rPr>
            </w:pPr>
            <w:r w:rsidRPr="00683CF3">
              <w:rPr>
                <w:rFonts w:ascii="Arial" w:hAnsi="Arial" w:cs="Arial"/>
                <w:sz w:val="22"/>
                <w:szCs w:val="22"/>
              </w:rPr>
              <w:t>Příloha č. 2</w:t>
            </w:r>
          </w:p>
        </w:tc>
        <w:tc>
          <w:tcPr>
            <w:tcW w:w="6370" w:type="dxa"/>
          </w:tcPr>
          <w:p w14:paraId="6EE35B79" w14:textId="77777777" w:rsidR="00717F0E" w:rsidRDefault="00717F0E" w:rsidP="00B048FD">
            <w:pPr>
              <w:jc w:val="both"/>
              <w:rPr>
                <w:color w:val="000000"/>
                <w:sz w:val="22"/>
                <w:szCs w:val="22"/>
              </w:rPr>
            </w:pPr>
            <w:r>
              <w:rPr>
                <w:color w:val="000000"/>
                <w:sz w:val="22"/>
                <w:szCs w:val="22"/>
              </w:rPr>
              <w:t>Kopie pojistné smlouvy, příp. potvrzení o pojištění</w:t>
            </w:r>
          </w:p>
          <w:p w14:paraId="23393369" w14:textId="77777777" w:rsidR="00717F0E" w:rsidRPr="00683CF3" w:rsidRDefault="00717F0E" w:rsidP="00B048FD">
            <w:pPr>
              <w:spacing w:before="60"/>
              <w:jc w:val="both"/>
            </w:pPr>
          </w:p>
        </w:tc>
      </w:tr>
      <w:tr w:rsidR="00717F0E" w:rsidRPr="00683CF3" w14:paraId="40927D72" w14:textId="77777777" w:rsidTr="00B048FD">
        <w:tc>
          <w:tcPr>
            <w:tcW w:w="2410" w:type="dxa"/>
          </w:tcPr>
          <w:p w14:paraId="1DE1B3A9" w14:textId="77777777" w:rsidR="00717F0E" w:rsidRPr="00683CF3" w:rsidRDefault="00717F0E" w:rsidP="00B048FD">
            <w:pPr>
              <w:pStyle w:val="Odstavecseseznamem"/>
              <w:numPr>
                <w:ilvl w:val="0"/>
                <w:numId w:val="21"/>
              </w:numPr>
              <w:spacing w:before="60"/>
              <w:jc w:val="both"/>
              <w:rPr>
                <w:rFonts w:ascii="Arial" w:hAnsi="Arial" w:cs="Arial"/>
              </w:rPr>
            </w:pPr>
            <w:r w:rsidRPr="00683CF3">
              <w:rPr>
                <w:rFonts w:ascii="Arial" w:hAnsi="Arial" w:cs="Arial"/>
                <w:sz w:val="22"/>
                <w:szCs w:val="22"/>
              </w:rPr>
              <w:t>Příloha č. 3</w:t>
            </w:r>
          </w:p>
        </w:tc>
        <w:tc>
          <w:tcPr>
            <w:tcW w:w="6370" w:type="dxa"/>
            <w:vAlign w:val="bottom"/>
          </w:tcPr>
          <w:p w14:paraId="76B6095F" w14:textId="77777777" w:rsidR="00717F0E" w:rsidRPr="00683CF3" w:rsidRDefault="00717F0E" w:rsidP="00B048FD">
            <w:pPr>
              <w:spacing w:before="60"/>
              <w:jc w:val="both"/>
            </w:pPr>
            <w:r>
              <w:rPr>
                <w:color w:val="000000"/>
                <w:sz w:val="22"/>
                <w:szCs w:val="22"/>
              </w:rPr>
              <w:t>Vzor Protokolu o kontrole</w:t>
            </w:r>
          </w:p>
        </w:tc>
      </w:tr>
      <w:tr w:rsidR="00717F0E" w:rsidRPr="00683CF3" w14:paraId="2CC4B466" w14:textId="77777777" w:rsidTr="00B048FD">
        <w:tc>
          <w:tcPr>
            <w:tcW w:w="2410" w:type="dxa"/>
          </w:tcPr>
          <w:p w14:paraId="4EE342AC" w14:textId="70DB53C2" w:rsidR="00717F0E" w:rsidRPr="00683CF3" w:rsidRDefault="00717F0E" w:rsidP="00B048FD">
            <w:pPr>
              <w:pStyle w:val="Odstavecseseznamem"/>
              <w:numPr>
                <w:ilvl w:val="0"/>
                <w:numId w:val="21"/>
              </w:numPr>
              <w:spacing w:before="60"/>
              <w:jc w:val="both"/>
              <w:rPr>
                <w:rFonts w:ascii="Arial" w:hAnsi="Arial" w:cs="Arial"/>
              </w:rPr>
            </w:pPr>
            <w:r w:rsidRPr="00683CF3">
              <w:rPr>
                <w:rFonts w:ascii="Arial" w:hAnsi="Arial" w:cs="Arial"/>
                <w:sz w:val="22"/>
                <w:szCs w:val="22"/>
              </w:rPr>
              <w:t>Příloha č. 4</w:t>
            </w:r>
            <w:r w:rsidR="00C47E49">
              <w:rPr>
                <w:rFonts w:ascii="Arial" w:hAnsi="Arial" w:cs="Arial"/>
                <w:sz w:val="22"/>
                <w:szCs w:val="22"/>
              </w:rPr>
              <w:t>A</w:t>
            </w:r>
          </w:p>
        </w:tc>
        <w:tc>
          <w:tcPr>
            <w:tcW w:w="6370" w:type="dxa"/>
            <w:vAlign w:val="bottom"/>
          </w:tcPr>
          <w:p w14:paraId="7F81AC87" w14:textId="77777777" w:rsidR="00717F0E" w:rsidRPr="00683CF3" w:rsidRDefault="00717F0E" w:rsidP="00B048FD">
            <w:pPr>
              <w:spacing w:before="60"/>
              <w:jc w:val="both"/>
            </w:pPr>
            <w:r>
              <w:rPr>
                <w:color w:val="000000"/>
                <w:sz w:val="22"/>
                <w:szCs w:val="22"/>
              </w:rPr>
              <w:t>Vzor Protokolu o předání Díla</w:t>
            </w:r>
          </w:p>
        </w:tc>
      </w:tr>
      <w:tr w:rsidR="00C47E49" w:rsidRPr="00683CF3" w14:paraId="471147BB" w14:textId="77777777" w:rsidTr="00B048FD">
        <w:tc>
          <w:tcPr>
            <w:tcW w:w="2410" w:type="dxa"/>
          </w:tcPr>
          <w:p w14:paraId="65EC5421" w14:textId="72F75D48" w:rsidR="00C47E49" w:rsidRPr="00683CF3" w:rsidRDefault="00C47E49" w:rsidP="00B048FD">
            <w:pPr>
              <w:pStyle w:val="Odstavecseseznamem"/>
              <w:numPr>
                <w:ilvl w:val="0"/>
                <w:numId w:val="21"/>
              </w:numPr>
              <w:spacing w:before="60"/>
              <w:jc w:val="both"/>
              <w:rPr>
                <w:rFonts w:ascii="Arial" w:hAnsi="Arial" w:cs="Arial"/>
                <w:sz w:val="22"/>
                <w:szCs w:val="22"/>
              </w:rPr>
            </w:pPr>
            <w:r w:rsidRPr="00683CF3">
              <w:rPr>
                <w:rFonts w:ascii="Arial" w:hAnsi="Arial" w:cs="Arial"/>
                <w:sz w:val="22"/>
                <w:szCs w:val="22"/>
              </w:rPr>
              <w:t>Příloha č. 4</w:t>
            </w:r>
            <w:r>
              <w:rPr>
                <w:rFonts w:ascii="Arial" w:hAnsi="Arial" w:cs="Arial"/>
                <w:sz w:val="22"/>
                <w:szCs w:val="22"/>
              </w:rPr>
              <w:t>B</w:t>
            </w:r>
          </w:p>
        </w:tc>
        <w:tc>
          <w:tcPr>
            <w:tcW w:w="6370" w:type="dxa"/>
            <w:vAlign w:val="bottom"/>
          </w:tcPr>
          <w:p w14:paraId="3664760B" w14:textId="67E99E04" w:rsidR="00C47E49" w:rsidRDefault="007935F9" w:rsidP="00B048FD">
            <w:pPr>
              <w:spacing w:before="60"/>
              <w:jc w:val="both"/>
              <w:rPr>
                <w:color w:val="000000"/>
                <w:sz w:val="22"/>
                <w:szCs w:val="22"/>
              </w:rPr>
            </w:pPr>
            <w:r>
              <w:rPr>
                <w:color w:val="000000"/>
                <w:sz w:val="22"/>
                <w:szCs w:val="22"/>
              </w:rPr>
              <w:t xml:space="preserve">Vzor </w:t>
            </w:r>
            <w:r w:rsidRPr="007935F9">
              <w:rPr>
                <w:color w:val="000000"/>
                <w:sz w:val="22"/>
                <w:szCs w:val="22"/>
              </w:rPr>
              <w:t>Protokol</w:t>
            </w:r>
            <w:r>
              <w:rPr>
                <w:color w:val="000000"/>
                <w:sz w:val="22"/>
                <w:szCs w:val="22"/>
              </w:rPr>
              <w:t>u</w:t>
            </w:r>
            <w:r w:rsidRPr="007935F9">
              <w:rPr>
                <w:color w:val="000000"/>
                <w:sz w:val="22"/>
                <w:szCs w:val="22"/>
              </w:rPr>
              <w:t xml:space="preserve"> o odstranění vad a nedodělků</w:t>
            </w:r>
          </w:p>
        </w:tc>
      </w:tr>
      <w:tr w:rsidR="00717F0E" w:rsidRPr="00A9691D" w14:paraId="530D8A04" w14:textId="77777777" w:rsidTr="00B048FD">
        <w:tc>
          <w:tcPr>
            <w:tcW w:w="2410" w:type="dxa"/>
          </w:tcPr>
          <w:p w14:paraId="1149828D" w14:textId="77777777" w:rsidR="00717F0E" w:rsidRPr="00683CF3" w:rsidRDefault="00717F0E" w:rsidP="00B048FD">
            <w:pPr>
              <w:pStyle w:val="Odstavecseseznamem"/>
              <w:numPr>
                <w:ilvl w:val="0"/>
                <w:numId w:val="21"/>
              </w:numPr>
              <w:spacing w:before="60"/>
              <w:jc w:val="both"/>
              <w:rPr>
                <w:rFonts w:ascii="Arial" w:hAnsi="Arial" w:cs="Arial"/>
              </w:rPr>
            </w:pPr>
            <w:r w:rsidRPr="00683CF3">
              <w:rPr>
                <w:rFonts w:ascii="Arial" w:hAnsi="Arial" w:cs="Arial"/>
                <w:sz w:val="22"/>
                <w:szCs w:val="22"/>
              </w:rPr>
              <w:t>Příloha č. 5</w:t>
            </w:r>
          </w:p>
        </w:tc>
        <w:tc>
          <w:tcPr>
            <w:tcW w:w="6370" w:type="dxa"/>
            <w:vAlign w:val="bottom"/>
          </w:tcPr>
          <w:p w14:paraId="4C22185D" w14:textId="77777777" w:rsidR="00717F0E" w:rsidRPr="00A9691D" w:rsidRDefault="00717F0E" w:rsidP="00B048FD">
            <w:pPr>
              <w:spacing w:before="60"/>
              <w:jc w:val="both"/>
              <w:rPr>
                <w:sz w:val="22"/>
                <w:szCs w:val="22"/>
              </w:rPr>
            </w:pPr>
            <w:r w:rsidRPr="00A9691D">
              <w:rPr>
                <w:sz w:val="22"/>
                <w:szCs w:val="22"/>
              </w:rPr>
              <w:t>Vzor Protokolu o předání Staveniště</w:t>
            </w:r>
          </w:p>
        </w:tc>
      </w:tr>
      <w:tr w:rsidR="00717F0E" w:rsidRPr="00A9691D" w14:paraId="4AF8DA6F" w14:textId="77777777" w:rsidTr="00B048FD">
        <w:tc>
          <w:tcPr>
            <w:tcW w:w="2410" w:type="dxa"/>
          </w:tcPr>
          <w:p w14:paraId="49749A50" w14:textId="77777777" w:rsidR="00717F0E" w:rsidRPr="00683CF3" w:rsidRDefault="00717F0E" w:rsidP="00B048FD">
            <w:pPr>
              <w:pStyle w:val="Odstavecseseznamem"/>
              <w:numPr>
                <w:ilvl w:val="0"/>
                <w:numId w:val="21"/>
              </w:numPr>
              <w:spacing w:before="60"/>
              <w:jc w:val="both"/>
              <w:rPr>
                <w:rFonts w:ascii="Arial" w:hAnsi="Arial" w:cs="Arial"/>
              </w:rPr>
            </w:pPr>
            <w:r w:rsidRPr="00683CF3">
              <w:rPr>
                <w:rFonts w:ascii="Arial" w:hAnsi="Arial" w:cs="Arial"/>
                <w:sz w:val="22"/>
                <w:szCs w:val="22"/>
              </w:rPr>
              <w:t>Příloha č. 6</w:t>
            </w:r>
          </w:p>
        </w:tc>
        <w:tc>
          <w:tcPr>
            <w:tcW w:w="6370" w:type="dxa"/>
            <w:vAlign w:val="bottom"/>
          </w:tcPr>
          <w:p w14:paraId="1950C741" w14:textId="77777777" w:rsidR="00717F0E" w:rsidRPr="00A9691D" w:rsidRDefault="00717F0E" w:rsidP="00B048FD">
            <w:pPr>
              <w:spacing w:before="60"/>
              <w:jc w:val="both"/>
              <w:rPr>
                <w:sz w:val="22"/>
                <w:szCs w:val="22"/>
              </w:rPr>
            </w:pPr>
            <w:r w:rsidRPr="00A9691D">
              <w:rPr>
                <w:sz w:val="22"/>
                <w:szCs w:val="22"/>
              </w:rPr>
              <w:t>Vzor bankovní záruky</w:t>
            </w:r>
          </w:p>
        </w:tc>
      </w:tr>
      <w:tr w:rsidR="00717F0E" w:rsidRPr="00657E0F" w14:paraId="72AAC22B" w14:textId="77777777" w:rsidTr="00B048FD">
        <w:tc>
          <w:tcPr>
            <w:tcW w:w="2410" w:type="dxa"/>
          </w:tcPr>
          <w:p w14:paraId="47E0BBA6" w14:textId="77777777" w:rsidR="00717F0E" w:rsidRPr="008504A8" w:rsidRDefault="00717F0E" w:rsidP="00B048FD">
            <w:pPr>
              <w:pStyle w:val="Odstavecseseznamem"/>
              <w:numPr>
                <w:ilvl w:val="0"/>
                <w:numId w:val="21"/>
              </w:numPr>
              <w:spacing w:before="60"/>
              <w:jc w:val="both"/>
              <w:rPr>
                <w:rFonts w:ascii="Arial" w:hAnsi="Arial" w:cs="Arial"/>
              </w:rPr>
            </w:pPr>
            <w:r w:rsidRPr="008504A8">
              <w:rPr>
                <w:rFonts w:ascii="Arial" w:hAnsi="Arial" w:cs="Arial"/>
                <w:sz w:val="22"/>
                <w:szCs w:val="22"/>
              </w:rPr>
              <w:t>Příloha č. 7</w:t>
            </w:r>
          </w:p>
        </w:tc>
        <w:tc>
          <w:tcPr>
            <w:tcW w:w="6370" w:type="dxa"/>
          </w:tcPr>
          <w:p w14:paraId="138BBBA7" w14:textId="736484C6" w:rsidR="00717F0E" w:rsidRPr="008504A8" w:rsidRDefault="00717F0E" w:rsidP="00B048FD">
            <w:pPr>
              <w:spacing w:before="60"/>
              <w:jc w:val="both"/>
            </w:pPr>
            <w:r w:rsidRPr="008504A8">
              <w:rPr>
                <w:sz w:val="22"/>
                <w:szCs w:val="22"/>
              </w:rPr>
              <w:t>Technologické postupy pro provedení Díla</w:t>
            </w:r>
          </w:p>
        </w:tc>
      </w:tr>
      <w:tr w:rsidR="00717F0E" w:rsidRPr="00A9691D" w14:paraId="5AB7150C" w14:textId="77777777" w:rsidTr="00B048FD">
        <w:tc>
          <w:tcPr>
            <w:tcW w:w="2410" w:type="dxa"/>
          </w:tcPr>
          <w:p w14:paraId="1BE7D6EC" w14:textId="77777777" w:rsidR="00717F0E" w:rsidRPr="00683CF3" w:rsidRDefault="00717F0E" w:rsidP="00B048FD">
            <w:pPr>
              <w:pStyle w:val="Odstavecseseznamem"/>
              <w:numPr>
                <w:ilvl w:val="0"/>
                <w:numId w:val="21"/>
              </w:numPr>
              <w:spacing w:before="60"/>
              <w:jc w:val="both"/>
              <w:rPr>
                <w:rFonts w:ascii="Arial" w:hAnsi="Arial" w:cs="Arial"/>
              </w:rPr>
            </w:pPr>
            <w:r w:rsidRPr="00683CF3">
              <w:rPr>
                <w:rFonts w:ascii="Arial" w:hAnsi="Arial" w:cs="Arial"/>
                <w:sz w:val="22"/>
                <w:szCs w:val="22"/>
              </w:rPr>
              <w:t>Příloha č. 8</w:t>
            </w:r>
          </w:p>
        </w:tc>
        <w:tc>
          <w:tcPr>
            <w:tcW w:w="6370" w:type="dxa"/>
          </w:tcPr>
          <w:p w14:paraId="282CD368" w14:textId="77777777" w:rsidR="00717F0E" w:rsidRPr="00A9691D" w:rsidRDefault="00717F0E" w:rsidP="00B048FD">
            <w:pPr>
              <w:spacing w:before="60"/>
              <w:jc w:val="both"/>
              <w:rPr>
                <w:sz w:val="22"/>
                <w:szCs w:val="22"/>
              </w:rPr>
            </w:pPr>
            <w:r w:rsidRPr="00A9691D">
              <w:rPr>
                <w:sz w:val="22"/>
                <w:szCs w:val="22"/>
              </w:rPr>
              <w:t xml:space="preserve">Výkony a práce, které je Zhotovitel povinen pro Objednatele provést jako součást Díla </w:t>
            </w:r>
          </w:p>
        </w:tc>
      </w:tr>
      <w:tr w:rsidR="00717F0E" w:rsidRPr="00A9691D" w14:paraId="79375072" w14:textId="77777777" w:rsidTr="00B048FD">
        <w:tc>
          <w:tcPr>
            <w:tcW w:w="2410" w:type="dxa"/>
          </w:tcPr>
          <w:p w14:paraId="3CAF4626" w14:textId="77777777" w:rsidR="00717F0E" w:rsidRPr="00683CF3" w:rsidRDefault="00717F0E" w:rsidP="00B048FD">
            <w:pPr>
              <w:pStyle w:val="Odstavecseseznamem"/>
              <w:numPr>
                <w:ilvl w:val="0"/>
                <w:numId w:val="21"/>
              </w:numPr>
              <w:spacing w:before="60"/>
              <w:jc w:val="both"/>
              <w:rPr>
                <w:rFonts w:ascii="Arial" w:hAnsi="Arial" w:cs="Arial"/>
              </w:rPr>
            </w:pPr>
            <w:r w:rsidRPr="00683CF3">
              <w:rPr>
                <w:rFonts w:ascii="Arial" w:hAnsi="Arial" w:cs="Arial"/>
                <w:sz w:val="22"/>
                <w:szCs w:val="22"/>
              </w:rPr>
              <w:t>Příloha č. 9</w:t>
            </w:r>
          </w:p>
        </w:tc>
        <w:tc>
          <w:tcPr>
            <w:tcW w:w="6370" w:type="dxa"/>
          </w:tcPr>
          <w:p w14:paraId="2B230303" w14:textId="77777777" w:rsidR="00717F0E" w:rsidRPr="00A9691D" w:rsidRDefault="00717F0E" w:rsidP="00B048FD">
            <w:pPr>
              <w:spacing w:before="60"/>
              <w:jc w:val="both"/>
              <w:rPr>
                <w:sz w:val="22"/>
                <w:szCs w:val="22"/>
              </w:rPr>
            </w:pPr>
            <w:r w:rsidRPr="00A9691D">
              <w:rPr>
                <w:sz w:val="22"/>
                <w:szCs w:val="22"/>
              </w:rPr>
              <w:t>Minimální požadavky na BOZP na stavbách</w:t>
            </w:r>
          </w:p>
        </w:tc>
      </w:tr>
      <w:tr w:rsidR="00717F0E" w:rsidRPr="00A9691D" w14:paraId="26026A46" w14:textId="77777777" w:rsidTr="00B048FD">
        <w:tc>
          <w:tcPr>
            <w:tcW w:w="2410" w:type="dxa"/>
          </w:tcPr>
          <w:p w14:paraId="5A1614C2" w14:textId="77777777" w:rsidR="00717F0E" w:rsidRPr="00683CF3" w:rsidRDefault="00717F0E" w:rsidP="00B048FD">
            <w:pPr>
              <w:pStyle w:val="Odstavecseseznamem"/>
              <w:numPr>
                <w:ilvl w:val="0"/>
                <w:numId w:val="21"/>
              </w:numPr>
              <w:spacing w:before="60"/>
              <w:jc w:val="both"/>
              <w:rPr>
                <w:rFonts w:ascii="Arial" w:hAnsi="Arial" w:cs="Arial"/>
              </w:rPr>
            </w:pPr>
            <w:r w:rsidRPr="00683CF3">
              <w:rPr>
                <w:rFonts w:ascii="Arial" w:hAnsi="Arial" w:cs="Arial"/>
                <w:sz w:val="22"/>
                <w:szCs w:val="22"/>
              </w:rPr>
              <w:t>Příloha č. 10</w:t>
            </w:r>
          </w:p>
        </w:tc>
        <w:tc>
          <w:tcPr>
            <w:tcW w:w="6370" w:type="dxa"/>
          </w:tcPr>
          <w:p w14:paraId="1C272D52" w14:textId="77777777" w:rsidR="00717F0E" w:rsidRPr="00A9691D" w:rsidRDefault="00717F0E" w:rsidP="00B048FD">
            <w:pPr>
              <w:spacing w:before="60"/>
              <w:jc w:val="both"/>
              <w:rPr>
                <w:sz w:val="22"/>
                <w:szCs w:val="22"/>
              </w:rPr>
            </w:pPr>
            <w:bookmarkStart w:id="111" w:name="_Hlk35859057"/>
            <w:r w:rsidRPr="008F0838">
              <w:rPr>
                <w:sz w:val="22"/>
                <w:szCs w:val="22"/>
              </w:rPr>
              <w:t xml:space="preserve">Podmínky </w:t>
            </w:r>
            <w:r>
              <w:rPr>
                <w:sz w:val="22"/>
                <w:szCs w:val="22"/>
              </w:rPr>
              <w:t xml:space="preserve">Objednatele </w:t>
            </w:r>
            <w:r w:rsidRPr="008F0838">
              <w:rPr>
                <w:sz w:val="22"/>
                <w:szCs w:val="22"/>
              </w:rPr>
              <w:t>pro elektronické doručování faktur a daňových dokladů formou prostého e-mailu</w:t>
            </w:r>
            <w:bookmarkEnd w:id="111"/>
          </w:p>
        </w:tc>
      </w:tr>
      <w:tr w:rsidR="00717F0E" w:rsidRPr="00657E0F" w14:paraId="2241B112" w14:textId="77777777" w:rsidTr="00B048FD">
        <w:tc>
          <w:tcPr>
            <w:tcW w:w="2410" w:type="dxa"/>
          </w:tcPr>
          <w:p w14:paraId="45B3BDD8" w14:textId="77777777" w:rsidR="00717F0E" w:rsidRPr="00683CF3" w:rsidRDefault="00717F0E" w:rsidP="00B048FD">
            <w:pPr>
              <w:pStyle w:val="Odstavecseseznamem"/>
              <w:numPr>
                <w:ilvl w:val="0"/>
                <w:numId w:val="21"/>
              </w:numPr>
              <w:spacing w:before="60"/>
              <w:jc w:val="both"/>
              <w:rPr>
                <w:rFonts w:ascii="Arial" w:hAnsi="Arial" w:cs="Arial"/>
                <w:sz w:val="22"/>
                <w:szCs w:val="22"/>
              </w:rPr>
            </w:pPr>
            <w:r w:rsidRPr="00683CF3">
              <w:rPr>
                <w:rFonts w:ascii="Arial" w:hAnsi="Arial" w:cs="Arial"/>
                <w:sz w:val="22"/>
                <w:szCs w:val="22"/>
              </w:rPr>
              <w:t>Příloha č. 11</w:t>
            </w:r>
          </w:p>
        </w:tc>
        <w:tc>
          <w:tcPr>
            <w:tcW w:w="6370" w:type="dxa"/>
          </w:tcPr>
          <w:p w14:paraId="1B86ED13" w14:textId="77777777" w:rsidR="00717F0E" w:rsidRPr="00657E0F" w:rsidRDefault="00717F0E" w:rsidP="00B048FD">
            <w:pPr>
              <w:spacing w:before="60"/>
              <w:jc w:val="both"/>
              <w:rPr>
                <w:sz w:val="22"/>
                <w:szCs w:val="22"/>
              </w:rPr>
            </w:pPr>
            <w:r w:rsidRPr="00A9691D">
              <w:rPr>
                <w:sz w:val="22"/>
                <w:szCs w:val="22"/>
              </w:rPr>
              <w:t>Informace Objednatele o energetické efektivitě</w:t>
            </w:r>
          </w:p>
        </w:tc>
      </w:tr>
      <w:tr w:rsidR="00717F0E" w:rsidRPr="00657E0F" w14:paraId="281D1E21" w14:textId="77777777" w:rsidTr="00B048FD">
        <w:tc>
          <w:tcPr>
            <w:tcW w:w="2410" w:type="dxa"/>
          </w:tcPr>
          <w:p w14:paraId="4D32B7BC" w14:textId="77777777" w:rsidR="00717F0E" w:rsidRPr="00683CF3" w:rsidRDefault="00717F0E" w:rsidP="00B048FD">
            <w:pPr>
              <w:pStyle w:val="Odstavecseseznamem"/>
              <w:numPr>
                <w:ilvl w:val="0"/>
                <w:numId w:val="21"/>
              </w:numPr>
              <w:spacing w:before="60"/>
              <w:jc w:val="both"/>
              <w:rPr>
                <w:rFonts w:ascii="Arial" w:hAnsi="Arial" w:cs="Arial"/>
              </w:rPr>
            </w:pPr>
            <w:r w:rsidRPr="00683CF3">
              <w:rPr>
                <w:rFonts w:ascii="Arial" w:hAnsi="Arial" w:cs="Arial"/>
                <w:sz w:val="22"/>
                <w:szCs w:val="22"/>
              </w:rPr>
              <w:t>Příloha č. 12</w:t>
            </w:r>
          </w:p>
        </w:tc>
        <w:tc>
          <w:tcPr>
            <w:tcW w:w="6370" w:type="dxa"/>
          </w:tcPr>
          <w:p w14:paraId="2DBF89FB" w14:textId="77777777" w:rsidR="00717F0E" w:rsidRPr="00657E0F" w:rsidRDefault="00717F0E" w:rsidP="00B048FD">
            <w:pPr>
              <w:spacing w:before="60"/>
              <w:jc w:val="both"/>
              <w:rPr>
                <w:sz w:val="22"/>
                <w:szCs w:val="22"/>
              </w:rPr>
            </w:pPr>
            <w:r w:rsidRPr="00A9691D">
              <w:rPr>
                <w:sz w:val="22"/>
                <w:szCs w:val="22"/>
              </w:rPr>
              <w:t>Etický kodex Objednatele</w:t>
            </w:r>
          </w:p>
        </w:tc>
      </w:tr>
      <w:tr w:rsidR="00717F0E" w:rsidRPr="00A9691D" w14:paraId="12A516D1" w14:textId="77777777" w:rsidTr="00B048FD">
        <w:tc>
          <w:tcPr>
            <w:tcW w:w="2410" w:type="dxa"/>
          </w:tcPr>
          <w:p w14:paraId="00199775" w14:textId="77777777" w:rsidR="00717F0E" w:rsidRPr="00683CF3" w:rsidRDefault="00717F0E" w:rsidP="00B048FD">
            <w:pPr>
              <w:pStyle w:val="Odstavecseseznamem"/>
              <w:numPr>
                <w:ilvl w:val="0"/>
                <w:numId w:val="21"/>
              </w:numPr>
              <w:spacing w:before="60"/>
              <w:jc w:val="both"/>
              <w:rPr>
                <w:rFonts w:ascii="Arial" w:hAnsi="Arial" w:cs="Arial"/>
              </w:rPr>
            </w:pPr>
            <w:r w:rsidRPr="00683CF3">
              <w:rPr>
                <w:rFonts w:ascii="Arial" w:hAnsi="Arial" w:cs="Arial"/>
                <w:sz w:val="22"/>
                <w:szCs w:val="22"/>
              </w:rPr>
              <w:t>Příloha č. 13</w:t>
            </w:r>
          </w:p>
        </w:tc>
        <w:tc>
          <w:tcPr>
            <w:tcW w:w="6370" w:type="dxa"/>
          </w:tcPr>
          <w:p w14:paraId="70D41135" w14:textId="1F2B525B" w:rsidR="00717F0E" w:rsidRPr="00A9691D" w:rsidRDefault="00FA45A5" w:rsidP="00B048FD">
            <w:pPr>
              <w:spacing w:before="60"/>
              <w:jc w:val="both"/>
              <w:rPr>
                <w:sz w:val="22"/>
                <w:szCs w:val="22"/>
              </w:rPr>
            </w:pPr>
            <w:r>
              <w:rPr>
                <w:sz w:val="22"/>
                <w:szCs w:val="22"/>
              </w:rPr>
              <w:t>Kmenová data</w:t>
            </w:r>
          </w:p>
        </w:tc>
      </w:tr>
      <w:tr w:rsidR="00024ABA" w:rsidRPr="00A9691D" w14:paraId="5E975AF8" w14:textId="77777777" w:rsidTr="00B048FD">
        <w:tc>
          <w:tcPr>
            <w:tcW w:w="2410" w:type="dxa"/>
          </w:tcPr>
          <w:p w14:paraId="021DA9C4" w14:textId="71B8832A" w:rsidR="00024ABA" w:rsidRPr="00683CF3" w:rsidRDefault="000D2D9B" w:rsidP="00FA45A5">
            <w:pPr>
              <w:pStyle w:val="Odstavecseseznamem"/>
              <w:numPr>
                <w:ilvl w:val="0"/>
                <w:numId w:val="21"/>
              </w:numPr>
              <w:spacing w:before="60"/>
              <w:jc w:val="both"/>
              <w:rPr>
                <w:rFonts w:ascii="Arial" w:hAnsi="Arial" w:cs="Arial"/>
                <w:sz w:val="22"/>
                <w:szCs w:val="22"/>
              </w:rPr>
            </w:pPr>
            <w:r w:rsidRPr="000D2D9B">
              <w:rPr>
                <w:rFonts w:ascii="Arial" w:hAnsi="Arial" w:cs="Arial"/>
                <w:sz w:val="22"/>
                <w:szCs w:val="22"/>
              </w:rPr>
              <w:t>Příloha č. 1</w:t>
            </w:r>
            <w:r w:rsidR="0016431B">
              <w:rPr>
                <w:rFonts w:ascii="Arial" w:hAnsi="Arial" w:cs="Arial"/>
                <w:sz w:val="22"/>
                <w:szCs w:val="22"/>
              </w:rPr>
              <w:t>4</w:t>
            </w:r>
          </w:p>
        </w:tc>
        <w:tc>
          <w:tcPr>
            <w:tcW w:w="6370" w:type="dxa"/>
          </w:tcPr>
          <w:p w14:paraId="47067A87" w14:textId="3F818170" w:rsidR="00024ABA" w:rsidRDefault="009F75A3" w:rsidP="00FA45A5">
            <w:pPr>
              <w:spacing w:before="60"/>
              <w:jc w:val="both"/>
              <w:rPr>
                <w:sz w:val="22"/>
                <w:szCs w:val="22"/>
              </w:rPr>
            </w:pPr>
            <w:r w:rsidRPr="009F75A3">
              <w:rPr>
                <w:sz w:val="22"/>
                <w:szCs w:val="22"/>
              </w:rPr>
              <w:t>Projektová dokumentace</w:t>
            </w:r>
            <w:r w:rsidR="0016431B" w:rsidRPr="0016431B">
              <w:rPr>
                <w:sz w:val="22"/>
                <w:szCs w:val="22"/>
              </w:rPr>
              <w:t>, včetně výkazu výměr</w:t>
            </w:r>
          </w:p>
        </w:tc>
      </w:tr>
      <w:tr w:rsidR="00433BC0" w:rsidRPr="00A9691D" w14:paraId="334C2EBF" w14:textId="77777777" w:rsidTr="00B048FD">
        <w:tc>
          <w:tcPr>
            <w:tcW w:w="2410" w:type="dxa"/>
          </w:tcPr>
          <w:p w14:paraId="546A722A" w14:textId="0DFAE7CF" w:rsidR="00433BC0" w:rsidRPr="00683CF3" w:rsidRDefault="00433BC0" w:rsidP="00433BC0">
            <w:pPr>
              <w:pStyle w:val="Odstavecseseznamem"/>
              <w:numPr>
                <w:ilvl w:val="0"/>
                <w:numId w:val="21"/>
              </w:numPr>
              <w:spacing w:before="60"/>
              <w:jc w:val="both"/>
              <w:rPr>
                <w:rFonts w:ascii="Arial" w:hAnsi="Arial" w:cs="Arial"/>
                <w:sz w:val="22"/>
                <w:szCs w:val="22"/>
              </w:rPr>
            </w:pPr>
            <w:r w:rsidRPr="00A9691D">
              <w:rPr>
                <w:rFonts w:ascii="Arial" w:hAnsi="Arial" w:cs="Arial"/>
                <w:sz w:val="22"/>
                <w:szCs w:val="22"/>
              </w:rPr>
              <w:t>Příloha č. 1</w:t>
            </w:r>
            <w:r w:rsidR="0016431B">
              <w:rPr>
                <w:rFonts w:ascii="Arial" w:hAnsi="Arial" w:cs="Arial"/>
                <w:sz w:val="22"/>
                <w:szCs w:val="22"/>
              </w:rPr>
              <w:t>5</w:t>
            </w:r>
          </w:p>
        </w:tc>
        <w:tc>
          <w:tcPr>
            <w:tcW w:w="6370" w:type="dxa"/>
          </w:tcPr>
          <w:p w14:paraId="12AA88BB" w14:textId="0A3D7203" w:rsidR="00433BC0" w:rsidRDefault="00433BC0" w:rsidP="00433BC0">
            <w:pPr>
              <w:spacing w:before="60"/>
              <w:jc w:val="both"/>
              <w:rPr>
                <w:sz w:val="22"/>
                <w:szCs w:val="22"/>
              </w:rPr>
            </w:pPr>
            <w:r>
              <w:rPr>
                <w:sz w:val="22"/>
                <w:szCs w:val="22"/>
              </w:rPr>
              <w:t>Položkový rozpočet</w:t>
            </w:r>
          </w:p>
        </w:tc>
      </w:tr>
      <w:tr w:rsidR="00433BC0" w:rsidRPr="00A9691D" w14:paraId="5B3DC0FA" w14:textId="77777777" w:rsidTr="00B048FD">
        <w:tc>
          <w:tcPr>
            <w:tcW w:w="2410" w:type="dxa"/>
          </w:tcPr>
          <w:p w14:paraId="03C76FC9" w14:textId="746238AB" w:rsidR="00433BC0" w:rsidRPr="00A9691D" w:rsidRDefault="00433BC0" w:rsidP="00433BC0">
            <w:pPr>
              <w:pStyle w:val="Odstavecseseznamem"/>
              <w:numPr>
                <w:ilvl w:val="0"/>
                <w:numId w:val="21"/>
              </w:numPr>
              <w:spacing w:before="60"/>
              <w:jc w:val="both"/>
              <w:rPr>
                <w:rFonts w:ascii="Arial" w:hAnsi="Arial" w:cs="Arial"/>
                <w:sz w:val="22"/>
                <w:szCs w:val="22"/>
              </w:rPr>
            </w:pPr>
            <w:r w:rsidRPr="00A9691D">
              <w:rPr>
                <w:rFonts w:ascii="Arial" w:hAnsi="Arial" w:cs="Arial"/>
                <w:sz w:val="22"/>
                <w:szCs w:val="22"/>
              </w:rPr>
              <w:t>Příloha č. 1</w:t>
            </w:r>
            <w:r w:rsidR="0016431B">
              <w:rPr>
                <w:rFonts w:ascii="Arial" w:hAnsi="Arial" w:cs="Arial"/>
                <w:sz w:val="22"/>
                <w:szCs w:val="22"/>
              </w:rPr>
              <w:t>6</w:t>
            </w:r>
          </w:p>
        </w:tc>
        <w:tc>
          <w:tcPr>
            <w:tcW w:w="6370" w:type="dxa"/>
          </w:tcPr>
          <w:p w14:paraId="15182B31" w14:textId="724B804E" w:rsidR="00433BC0" w:rsidRDefault="00433BC0" w:rsidP="00433BC0">
            <w:pPr>
              <w:spacing w:before="60"/>
              <w:jc w:val="both"/>
              <w:rPr>
                <w:sz w:val="22"/>
                <w:szCs w:val="22"/>
              </w:rPr>
            </w:pPr>
            <w:r>
              <w:rPr>
                <w:sz w:val="22"/>
                <w:szCs w:val="22"/>
              </w:rPr>
              <w:t>Vzor Změnového listu</w:t>
            </w:r>
          </w:p>
        </w:tc>
      </w:tr>
      <w:tr w:rsidR="00433BC0" w:rsidRPr="00A9691D" w14:paraId="4D8EF932" w14:textId="77777777" w:rsidTr="00B048FD">
        <w:tc>
          <w:tcPr>
            <w:tcW w:w="2410" w:type="dxa"/>
          </w:tcPr>
          <w:p w14:paraId="62691B14" w14:textId="1FA4C603" w:rsidR="00433BC0" w:rsidRPr="00A9691D" w:rsidRDefault="00433BC0" w:rsidP="00433BC0">
            <w:pPr>
              <w:pStyle w:val="Odstavecseseznamem"/>
              <w:numPr>
                <w:ilvl w:val="0"/>
                <w:numId w:val="21"/>
              </w:numPr>
              <w:spacing w:before="60"/>
              <w:jc w:val="both"/>
              <w:rPr>
                <w:rFonts w:ascii="Arial" w:hAnsi="Arial" w:cs="Arial"/>
              </w:rPr>
            </w:pPr>
            <w:r w:rsidRPr="00A9691D">
              <w:rPr>
                <w:rFonts w:ascii="Arial" w:hAnsi="Arial" w:cs="Arial"/>
                <w:sz w:val="22"/>
                <w:szCs w:val="22"/>
              </w:rPr>
              <w:t xml:space="preserve">Příloha č. </w:t>
            </w:r>
            <w:r w:rsidR="0016431B">
              <w:rPr>
                <w:rFonts w:ascii="Arial" w:hAnsi="Arial" w:cs="Arial"/>
                <w:sz w:val="22"/>
                <w:szCs w:val="22"/>
              </w:rPr>
              <w:t>17</w:t>
            </w:r>
          </w:p>
        </w:tc>
        <w:tc>
          <w:tcPr>
            <w:tcW w:w="6370" w:type="dxa"/>
          </w:tcPr>
          <w:p w14:paraId="7540AF38" w14:textId="142D31E8" w:rsidR="00433BC0" w:rsidRPr="00A9691D" w:rsidRDefault="00433BC0" w:rsidP="00433BC0">
            <w:pPr>
              <w:spacing w:before="60"/>
              <w:jc w:val="both"/>
              <w:rPr>
                <w:sz w:val="22"/>
                <w:szCs w:val="22"/>
              </w:rPr>
            </w:pPr>
            <w:r w:rsidRPr="00683CF3">
              <w:rPr>
                <w:sz w:val="22"/>
                <w:szCs w:val="22"/>
              </w:rPr>
              <w:t>Výpis z obchodního rejstříku pro Objednatele ve formě výtisku ze sítě Internet</w:t>
            </w:r>
          </w:p>
        </w:tc>
      </w:tr>
      <w:tr w:rsidR="00433BC0" w:rsidRPr="00A9691D" w14:paraId="5A96BFB0" w14:textId="77777777" w:rsidTr="00B048FD">
        <w:tc>
          <w:tcPr>
            <w:tcW w:w="2410" w:type="dxa"/>
          </w:tcPr>
          <w:p w14:paraId="00FAC4C4" w14:textId="0F4D32FD" w:rsidR="00433BC0" w:rsidRPr="00A9691D" w:rsidRDefault="00433BC0" w:rsidP="00433BC0">
            <w:pPr>
              <w:pStyle w:val="Odstavecseseznamem"/>
              <w:numPr>
                <w:ilvl w:val="0"/>
                <w:numId w:val="21"/>
              </w:numPr>
              <w:spacing w:before="60"/>
              <w:jc w:val="both"/>
              <w:rPr>
                <w:rFonts w:ascii="Arial" w:hAnsi="Arial" w:cs="Arial"/>
              </w:rPr>
            </w:pPr>
            <w:r w:rsidRPr="00A9691D">
              <w:rPr>
                <w:rFonts w:ascii="Arial" w:hAnsi="Arial" w:cs="Arial"/>
                <w:sz w:val="22"/>
                <w:szCs w:val="22"/>
              </w:rPr>
              <w:t xml:space="preserve">Příloha č. </w:t>
            </w:r>
            <w:r w:rsidR="0016431B">
              <w:rPr>
                <w:rFonts w:ascii="Arial" w:hAnsi="Arial" w:cs="Arial"/>
                <w:sz w:val="22"/>
                <w:szCs w:val="22"/>
              </w:rPr>
              <w:t>18</w:t>
            </w:r>
          </w:p>
        </w:tc>
        <w:tc>
          <w:tcPr>
            <w:tcW w:w="6370" w:type="dxa"/>
          </w:tcPr>
          <w:p w14:paraId="2F5B3F43" w14:textId="77777777" w:rsidR="00433BC0" w:rsidRPr="00A9691D" w:rsidRDefault="00433BC0" w:rsidP="00433BC0">
            <w:pPr>
              <w:spacing w:before="60"/>
              <w:jc w:val="both"/>
              <w:rPr>
                <w:sz w:val="22"/>
                <w:szCs w:val="22"/>
              </w:rPr>
            </w:pPr>
            <w:r w:rsidRPr="00657E0F">
              <w:rPr>
                <w:sz w:val="22"/>
                <w:szCs w:val="22"/>
              </w:rPr>
              <w:t>Výpis z obchodního rejstříku pro Zhotovitele ve formě výtisku ze sítě Internet</w:t>
            </w:r>
          </w:p>
        </w:tc>
      </w:tr>
      <w:tr w:rsidR="00433BC0" w:rsidRPr="006A2288" w14:paraId="0F0CC982" w14:textId="77777777" w:rsidTr="00B048FD">
        <w:tc>
          <w:tcPr>
            <w:tcW w:w="2410" w:type="dxa"/>
          </w:tcPr>
          <w:p w14:paraId="644499D1" w14:textId="70F7DB14" w:rsidR="00433BC0" w:rsidRPr="004618B4" w:rsidRDefault="00433BC0" w:rsidP="00433BC0">
            <w:pPr>
              <w:pStyle w:val="Odstavecseseznamem"/>
              <w:numPr>
                <w:ilvl w:val="0"/>
                <w:numId w:val="21"/>
              </w:numPr>
              <w:spacing w:before="60"/>
              <w:jc w:val="both"/>
              <w:rPr>
                <w:rFonts w:ascii="Arial" w:hAnsi="Arial" w:cs="Arial"/>
                <w:highlight w:val="yellow"/>
              </w:rPr>
            </w:pPr>
            <w:r w:rsidRPr="004618B4">
              <w:rPr>
                <w:rFonts w:ascii="Arial" w:hAnsi="Arial" w:cs="Arial"/>
                <w:sz w:val="22"/>
                <w:szCs w:val="22"/>
                <w:highlight w:val="yellow"/>
              </w:rPr>
              <w:t xml:space="preserve">Příloha č. </w:t>
            </w:r>
            <w:r w:rsidR="0016431B" w:rsidRPr="004618B4">
              <w:rPr>
                <w:rFonts w:ascii="Arial" w:hAnsi="Arial" w:cs="Arial"/>
                <w:sz w:val="22"/>
                <w:szCs w:val="22"/>
                <w:highlight w:val="yellow"/>
              </w:rPr>
              <w:t>19</w:t>
            </w:r>
          </w:p>
        </w:tc>
        <w:tc>
          <w:tcPr>
            <w:tcW w:w="6370" w:type="dxa"/>
          </w:tcPr>
          <w:p w14:paraId="36CDC509" w14:textId="77777777" w:rsidR="00433BC0" w:rsidRPr="004618B4" w:rsidRDefault="00433BC0" w:rsidP="00433BC0">
            <w:pPr>
              <w:spacing w:before="60"/>
              <w:jc w:val="both"/>
              <w:rPr>
                <w:b/>
                <w:highlight w:val="yellow"/>
              </w:rPr>
            </w:pPr>
            <w:r w:rsidRPr="004618B4">
              <w:rPr>
                <w:sz w:val="22"/>
                <w:szCs w:val="22"/>
                <w:highlight w:val="yellow"/>
              </w:rPr>
              <w:t>Kopie plné moci zmocněnce Zhotovitele</w:t>
            </w:r>
            <w:r w:rsidRPr="004618B4">
              <w:rPr>
                <w:rStyle w:val="Znakapoznpodarou"/>
                <w:sz w:val="22"/>
                <w:szCs w:val="22"/>
                <w:highlight w:val="yellow"/>
              </w:rPr>
              <w:footnoteReference w:id="6"/>
            </w:r>
          </w:p>
        </w:tc>
      </w:tr>
      <w:tr w:rsidR="00433BC0" w:rsidRPr="00683CF3" w14:paraId="7B2D7ED1" w14:textId="77777777" w:rsidTr="00B048FD">
        <w:trPr>
          <w:trHeight w:val="272"/>
        </w:trPr>
        <w:tc>
          <w:tcPr>
            <w:tcW w:w="2410" w:type="dxa"/>
          </w:tcPr>
          <w:p w14:paraId="789B2E87" w14:textId="45633FB0" w:rsidR="00433BC0" w:rsidRPr="008504A8" w:rsidRDefault="00433BC0" w:rsidP="00433BC0">
            <w:pPr>
              <w:pStyle w:val="Odstavecseseznamem"/>
              <w:numPr>
                <w:ilvl w:val="0"/>
                <w:numId w:val="21"/>
              </w:numPr>
              <w:tabs>
                <w:tab w:val="left" w:pos="1593"/>
              </w:tabs>
              <w:spacing w:before="60"/>
              <w:jc w:val="both"/>
              <w:rPr>
                <w:rFonts w:ascii="Arial" w:hAnsi="Arial" w:cs="Arial"/>
                <w:sz w:val="22"/>
                <w:szCs w:val="22"/>
              </w:rPr>
            </w:pPr>
            <w:r w:rsidRPr="008504A8">
              <w:rPr>
                <w:rFonts w:ascii="Arial" w:hAnsi="Arial" w:cs="Arial"/>
                <w:sz w:val="22"/>
                <w:szCs w:val="22"/>
              </w:rPr>
              <w:t xml:space="preserve">Příloha č. </w:t>
            </w:r>
            <w:r w:rsidR="0016431B" w:rsidRPr="008504A8">
              <w:rPr>
                <w:rFonts w:ascii="Arial" w:hAnsi="Arial" w:cs="Arial"/>
                <w:sz w:val="22"/>
                <w:szCs w:val="22"/>
              </w:rPr>
              <w:t>20</w:t>
            </w:r>
          </w:p>
        </w:tc>
        <w:tc>
          <w:tcPr>
            <w:tcW w:w="6370" w:type="dxa"/>
          </w:tcPr>
          <w:p w14:paraId="7454FAFC" w14:textId="724688E7" w:rsidR="00433BC0" w:rsidRPr="008504A8" w:rsidRDefault="00433BC0" w:rsidP="00433BC0">
            <w:pPr>
              <w:spacing w:before="60"/>
              <w:jc w:val="both"/>
              <w:rPr>
                <w:sz w:val="22"/>
                <w:szCs w:val="22"/>
              </w:rPr>
            </w:pPr>
            <w:r w:rsidRPr="008504A8">
              <w:rPr>
                <w:sz w:val="22"/>
                <w:szCs w:val="22"/>
              </w:rPr>
              <w:t>Kopie plné moci zmocněnce Objednatele</w:t>
            </w:r>
          </w:p>
        </w:tc>
      </w:tr>
      <w:tr w:rsidR="00433BC0" w:rsidRPr="00683CF3" w14:paraId="45609411" w14:textId="77777777" w:rsidTr="00B048FD">
        <w:trPr>
          <w:trHeight w:val="272"/>
        </w:trPr>
        <w:tc>
          <w:tcPr>
            <w:tcW w:w="2410" w:type="dxa"/>
          </w:tcPr>
          <w:p w14:paraId="1B672013" w14:textId="620A266D" w:rsidR="00433BC0" w:rsidRPr="008504A8" w:rsidRDefault="00433BC0" w:rsidP="00433BC0">
            <w:pPr>
              <w:pStyle w:val="Odstavecseseznamem"/>
              <w:numPr>
                <w:ilvl w:val="0"/>
                <w:numId w:val="21"/>
              </w:numPr>
              <w:tabs>
                <w:tab w:val="left" w:pos="1593"/>
              </w:tabs>
              <w:spacing w:before="60"/>
              <w:jc w:val="both"/>
              <w:rPr>
                <w:rFonts w:ascii="Arial" w:hAnsi="Arial" w:cs="Arial"/>
              </w:rPr>
            </w:pPr>
            <w:r w:rsidRPr="008504A8">
              <w:rPr>
                <w:rFonts w:ascii="Arial" w:hAnsi="Arial" w:cs="Arial"/>
                <w:sz w:val="22"/>
                <w:szCs w:val="22"/>
              </w:rPr>
              <w:t xml:space="preserve">Příloha č. </w:t>
            </w:r>
            <w:r w:rsidR="0016431B" w:rsidRPr="008504A8">
              <w:rPr>
                <w:rFonts w:ascii="Arial" w:hAnsi="Arial" w:cs="Arial"/>
                <w:sz w:val="22"/>
                <w:szCs w:val="22"/>
              </w:rPr>
              <w:t>21</w:t>
            </w:r>
          </w:p>
        </w:tc>
        <w:tc>
          <w:tcPr>
            <w:tcW w:w="6370" w:type="dxa"/>
          </w:tcPr>
          <w:p w14:paraId="5E462E06" w14:textId="16FEF231" w:rsidR="00433BC0" w:rsidRPr="008504A8" w:rsidRDefault="008504A8" w:rsidP="00433BC0">
            <w:pPr>
              <w:spacing w:before="60"/>
              <w:jc w:val="both"/>
              <w:rPr>
                <w:sz w:val="22"/>
                <w:szCs w:val="22"/>
              </w:rPr>
            </w:pPr>
            <w:r>
              <w:rPr>
                <w:sz w:val="22"/>
                <w:szCs w:val="22"/>
              </w:rPr>
              <w:t xml:space="preserve">Oznámení o výběru </w:t>
            </w:r>
            <w:r w:rsidR="00D40FB1">
              <w:rPr>
                <w:sz w:val="22"/>
                <w:szCs w:val="22"/>
              </w:rPr>
              <w:t>dodavatele</w:t>
            </w:r>
          </w:p>
        </w:tc>
      </w:tr>
    </w:tbl>
    <w:p w14:paraId="692152AF" w14:textId="3E6DE030" w:rsidR="00EA4EE4" w:rsidRDefault="00EA4EE4" w:rsidP="007D5316">
      <w:pPr>
        <w:pStyle w:val="BBSnormal"/>
      </w:pPr>
    </w:p>
    <w:p w14:paraId="6A77E82D" w14:textId="77777777" w:rsidR="004F287B" w:rsidRPr="00592768" w:rsidRDefault="004F287B" w:rsidP="005B162A">
      <w:pPr>
        <w:pStyle w:val="BBSnormal"/>
      </w:pPr>
    </w:p>
    <w:p w14:paraId="124A4B33" w14:textId="6FD39BA4" w:rsidR="00D60010" w:rsidRPr="00592768" w:rsidRDefault="004F287B" w:rsidP="00681D26">
      <w:pPr>
        <w:pStyle w:val="BBSnadpis3"/>
      </w:pPr>
      <w:r w:rsidRPr="00592768">
        <w:t>Podpisy Smluvních stran na následující straně.</w:t>
      </w:r>
    </w:p>
    <w:p w14:paraId="2406E8ED" w14:textId="382299CD" w:rsidR="00F370B4" w:rsidRPr="00592768" w:rsidRDefault="00F370B4">
      <w:pPr>
        <w:rPr>
          <w:sz w:val="22"/>
        </w:rPr>
      </w:pPr>
      <w:r w:rsidRPr="00592768">
        <w:br w:type="page"/>
      </w:r>
    </w:p>
    <w:p w14:paraId="22730ED0" w14:textId="509FB61E" w:rsidR="00F370B4" w:rsidRPr="00592768" w:rsidRDefault="00F370B4" w:rsidP="00F370B4">
      <w:pPr>
        <w:pStyle w:val="BBSnormal"/>
      </w:pPr>
      <w:r w:rsidRPr="00592768">
        <w:rPr>
          <w:noProof/>
        </w:rPr>
        <w:lastRenderedPageBreak/>
        <mc:AlternateContent>
          <mc:Choice Requires="wps">
            <w:drawing>
              <wp:anchor distT="45720" distB="45720" distL="114300" distR="114300" simplePos="0" relativeHeight="251657216" behindDoc="0" locked="0" layoutInCell="1" allowOverlap="1" wp14:anchorId="090C9332" wp14:editId="409CB8CD">
                <wp:simplePos x="0" y="0"/>
                <wp:positionH relativeFrom="margin">
                  <wp:posOffset>0</wp:posOffset>
                </wp:positionH>
                <wp:positionV relativeFrom="paragraph">
                  <wp:posOffset>207010</wp:posOffset>
                </wp:positionV>
                <wp:extent cx="5831205" cy="2484120"/>
                <wp:effectExtent l="0" t="0" r="17145" b="1143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205" cy="2484120"/>
                        </a:xfrm>
                        <a:prstGeom prst="rect">
                          <a:avLst/>
                        </a:prstGeom>
                        <a:solidFill>
                          <a:srgbClr val="FFFFFF"/>
                        </a:solidFill>
                        <a:ln w="9525">
                          <a:solidFill>
                            <a:srgbClr val="000000"/>
                          </a:solidFill>
                          <a:miter lim="800000"/>
                          <a:headEnd/>
                          <a:tailEnd/>
                        </a:ln>
                      </wps:spPr>
                      <wps:txbx>
                        <w:txbxContent>
                          <w:p w14:paraId="41219F8A" w14:textId="77777777" w:rsidR="00592768" w:rsidRPr="005D09CA" w:rsidRDefault="00592768" w:rsidP="00F370B4">
                            <w:pPr>
                              <w:rPr>
                                <w:b/>
                                <w:bCs/>
                                <w:sz w:val="22"/>
                                <w:szCs w:val="22"/>
                              </w:rPr>
                            </w:pPr>
                            <w:r w:rsidRPr="005D09CA">
                              <w:rPr>
                                <w:b/>
                                <w:bCs/>
                                <w:sz w:val="22"/>
                                <w:szCs w:val="22"/>
                              </w:rPr>
                              <w:t>Interní doložka Lidl</w:t>
                            </w:r>
                          </w:p>
                          <w:p w14:paraId="41F25756" w14:textId="77777777" w:rsidR="00592768" w:rsidRPr="005D09CA" w:rsidRDefault="00592768" w:rsidP="00F370B4">
                            <w:pPr>
                              <w:rPr>
                                <w:sz w:val="22"/>
                                <w:szCs w:val="22"/>
                              </w:rPr>
                            </w:pPr>
                          </w:p>
                          <w:p w14:paraId="090D4ECB" w14:textId="77777777" w:rsidR="00592768" w:rsidRPr="005D09CA" w:rsidRDefault="00592768" w:rsidP="00F370B4">
                            <w:pPr>
                              <w:rPr>
                                <w:sz w:val="22"/>
                                <w:szCs w:val="22"/>
                              </w:rPr>
                            </w:pPr>
                            <w:r w:rsidRPr="005D09CA">
                              <w:rPr>
                                <w:sz w:val="22"/>
                                <w:szCs w:val="22"/>
                              </w:rPr>
                              <w:t>Potvrzuji, že</w:t>
                            </w:r>
                          </w:p>
                          <w:p w14:paraId="5E947F56" w14:textId="77777777" w:rsidR="00592768" w:rsidRPr="005D09CA" w:rsidRDefault="00592768" w:rsidP="00F370B4">
                            <w:pPr>
                              <w:rPr>
                                <w:sz w:val="22"/>
                                <w:szCs w:val="22"/>
                              </w:rPr>
                            </w:pPr>
                          </w:p>
                          <w:bookmarkStart w:id="112" w:name="_Hlk149122025"/>
                          <w:bookmarkStart w:id="113" w:name="_Hlk149128857"/>
                          <w:p w14:paraId="58C55264" w14:textId="544B4A27" w:rsidR="00FA45A5" w:rsidRPr="001A733C" w:rsidRDefault="00000000" w:rsidP="00FA45A5">
                            <w:pPr>
                              <w:rPr>
                                <w:sz w:val="22"/>
                                <w:szCs w:val="22"/>
                              </w:rPr>
                            </w:pPr>
                            <w:sdt>
                              <w:sdtPr>
                                <w:rPr>
                                  <w:sz w:val="22"/>
                                  <w:szCs w:val="22"/>
                                </w:rPr>
                                <w:id w:val="149867817"/>
                                <w14:checkbox>
                                  <w14:checked w14:val="0"/>
                                  <w14:checkedState w14:val="2612" w14:font="MS Gothic"/>
                                  <w14:uncheckedState w14:val="2610" w14:font="MS Gothic"/>
                                </w14:checkbox>
                              </w:sdtPr>
                              <w:sdtContent>
                                <w:r w:rsidR="00B04988">
                                  <w:rPr>
                                    <w:rFonts w:ascii="MS Gothic" w:eastAsia="MS Gothic" w:hAnsi="MS Gothic" w:hint="eastAsia"/>
                                    <w:sz w:val="22"/>
                                    <w:szCs w:val="22"/>
                                  </w:rPr>
                                  <w:t>☐</w:t>
                                </w:r>
                              </w:sdtContent>
                            </w:sdt>
                            <w:r w:rsidR="00FA45A5" w:rsidRPr="001A733C">
                              <w:rPr>
                                <w:sz w:val="22"/>
                                <w:szCs w:val="22"/>
                              </w:rPr>
                              <w:t xml:space="preserve"> smlouva prošla právní kontrolou,</w:t>
                            </w:r>
                          </w:p>
                          <w:p w14:paraId="24F6AC15" w14:textId="4E5C4B2B" w:rsidR="00FA45A5" w:rsidRPr="001A733C" w:rsidRDefault="00000000" w:rsidP="00FA45A5">
                            <w:pPr>
                              <w:rPr>
                                <w:sz w:val="22"/>
                                <w:szCs w:val="22"/>
                              </w:rPr>
                            </w:pPr>
                            <w:sdt>
                              <w:sdtPr>
                                <w:rPr>
                                  <w:sz w:val="22"/>
                                  <w:szCs w:val="22"/>
                                </w:rPr>
                                <w:id w:val="1117339293"/>
                                <w14:checkbox>
                                  <w14:checked w14:val="0"/>
                                  <w14:checkedState w14:val="2612" w14:font="MS Gothic"/>
                                  <w14:uncheckedState w14:val="2610" w14:font="MS Gothic"/>
                                </w14:checkbox>
                              </w:sdtPr>
                              <w:sdtContent>
                                <w:r w:rsidR="00B04988">
                                  <w:rPr>
                                    <w:rFonts w:ascii="MS Gothic" w:eastAsia="MS Gothic" w:hAnsi="MS Gothic" w:hint="eastAsia"/>
                                    <w:sz w:val="22"/>
                                    <w:szCs w:val="22"/>
                                  </w:rPr>
                                  <w:t>☐</w:t>
                                </w:r>
                              </w:sdtContent>
                            </w:sdt>
                            <w:r w:rsidR="00FA45A5" w:rsidRPr="001A733C">
                              <w:rPr>
                                <w:sz w:val="22"/>
                                <w:szCs w:val="22"/>
                              </w:rPr>
                              <w:t xml:space="preserve"> smlouva prošla daňovou kontrolou,</w:t>
                            </w:r>
                          </w:p>
                          <w:p w14:paraId="26346EBB" w14:textId="77777777" w:rsidR="00FA45A5" w:rsidRPr="001A733C" w:rsidRDefault="00000000" w:rsidP="00FA45A5">
                            <w:pPr>
                              <w:ind w:left="284" w:hanging="284"/>
                              <w:rPr>
                                <w:sz w:val="22"/>
                                <w:szCs w:val="22"/>
                              </w:rPr>
                            </w:pPr>
                            <w:sdt>
                              <w:sdtPr>
                                <w:rPr>
                                  <w:sz w:val="22"/>
                                  <w:szCs w:val="22"/>
                                </w:rPr>
                                <w:id w:val="-1166241828"/>
                                <w14:checkbox>
                                  <w14:checked w14:val="0"/>
                                  <w14:checkedState w14:val="2612" w14:font="MS Gothic"/>
                                  <w14:uncheckedState w14:val="2610" w14:font="MS Gothic"/>
                                </w14:checkbox>
                              </w:sdtPr>
                              <w:sdtContent>
                                <w:r w:rsidR="00FA45A5" w:rsidRPr="001A733C">
                                  <w:rPr>
                                    <w:rFonts w:ascii="Segoe UI Symbol" w:eastAsia="MS Gothic" w:hAnsi="Segoe UI Symbol" w:cs="Segoe UI Symbol"/>
                                    <w:sz w:val="22"/>
                                    <w:szCs w:val="22"/>
                                  </w:rPr>
                                  <w:t>☐</w:t>
                                </w:r>
                              </w:sdtContent>
                            </w:sdt>
                            <w:r w:rsidR="00FA45A5" w:rsidRPr="001A733C">
                              <w:rPr>
                                <w:sz w:val="22"/>
                                <w:szCs w:val="22"/>
                              </w:rPr>
                              <w:t xml:space="preserve"> obchodní partner byl prověřen v systému IDprove / </w:t>
                            </w:r>
                            <w:sdt>
                              <w:sdtPr>
                                <w:rPr>
                                  <w:sz w:val="22"/>
                                  <w:szCs w:val="22"/>
                                </w:rPr>
                                <w:id w:val="815925368"/>
                                <w14:checkbox>
                                  <w14:checked w14:val="0"/>
                                  <w14:checkedState w14:val="2612" w14:font="MS Gothic"/>
                                  <w14:uncheckedState w14:val="2610" w14:font="MS Gothic"/>
                                </w14:checkbox>
                              </w:sdtPr>
                              <w:sdtContent>
                                <w:r w:rsidR="00FA45A5" w:rsidRPr="001A733C">
                                  <w:rPr>
                                    <w:rFonts w:ascii="Segoe UI Symbol" w:eastAsia="MS Gothic" w:hAnsi="Segoe UI Symbol" w:cs="Segoe UI Symbol"/>
                                    <w:sz w:val="22"/>
                                    <w:szCs w:val="22"/>
                                  </w:rPr>
                                  <w:t>☐</w:t>
                                </w:r>
                              </w:sdtContent>
                            </w:sdt>
                            <w:r w:rsidR="00FA45A5" w:rsidRPr="001A733C">
                              <w:rPr>
                                <w:sz w:val="22"/>
                                <w:szCs w:val="22"/>
                              </w:rPr>
                              <w:t xml:space="preserve"> prověření v systému </w:t>
                            </w:r>
                            <w:r w:rsidR="00FA45A5" w:rsidRPr="001A733C">
                              <w:rPr>
                                <w:sz w:val="22"/>
                                <w:szCs w:val="22"/>
                              </w:rPr>
                              <w:br/>
                              <w:t>IDprove není vyžadováno.</w:t>
                            </w:r>
                          </w:p>
                          <w:bookmarkEnd w:id="112"/>
                          <w:p w14:paraId="4488D240" w14:textId="77777777" w:rsidR="00FA45A5" w:rsidRPr="001A733C" w:rsidRDefault="00FA45A5" w:rsidP="00FA45A5">
                            <w:pPr>
                              <w:rPr>
                                <w:sz w:val="22"/>
                                <w:szCs w:val="22"/>
                              </w:rPr>
                            </w:pPr>
                          </w:p>
                          <w:p w14:paraId="4FF6C4AE" w14:textId="77777777" w:rsidR="00FA45A5" w:rsidRPr="001A733C" w:rsidRDefault="00FA45A5" w:rsidP="00FA45A5">
                            <w:pPr>
                              <w:rPr>
                                <w:sz w:val="22"/>
                                <w:szCs w:val="22"/>
                              </w:rPr>
                            </w:pPr>
                            <w:r w:rsidRPr="001A733C">
                              <w:rPr>
                                <w:sz w:val="22"/>
                                <w:szCs w:val="22"/>
                              </w:rPr>
                              <w:t>Jméno a příjmení osoby</w:t>
                            </w:r>
                          </w:p>
                          <w:p w14:paraId="48E42279" w14:textId="1269CE57" w:rsidR="00FA45A5" w:rsidRPr="001A733C" w:rsidRDefault="00FA45A5" w:rsidP="00FA45A5">
                            <w:pPr>
                              <w:rPr>
                                <w:sz w:val="22"/>
                                <w:szCs w:val="22"/>
                              </w:rPr>
                            </w:pPr>
                            <w:r w:rsidRPr="001A733C">
                              <w:rPr>
                                <w:sz w:val="22"/>
                                <w:szCs w:val="22"/>
                              </w:rPr>
                              <w:t xml:space="preserve">odpovědné za smlouvu: </w:t>
                            </w:r>
                            <w:r w:rsidR="00C85574">
                              <w:rPr>
                                <w:sz w:val="22"/>
                                <w:szCs w:val="22"/>
                              </w:rPr>
                              <w:t>Miroslav Bartoš</w:t>
                            </w:r>
                          </w:p>
                          <w:bookmarkEnd w:id="113"/>
                          <w:p w14:paraId="20010A44" w14:textId="77777777" w:rsidR="00592768" w:rsidRPr="005D09CA" w:rsidRDefault="00592768" w:rsidP="00F370B4">
                            <w:pPr>
                              <w:rPr>
                                <w:sz w:val="22"/>
                                <w:szCs w:val="22"/>
                              </w:rPr>
                            </w:pPr>
                          </w:p>
                          <w:p w14:paraId="62F38577" w14:textId="77777777" w:rsidR="00592768" w:rsidRPr="005D09CA" w:rsidRDefault="00592768" w:rsidP="00F370B4">
                            <w:pPr>
                              <w:rPr>
                                <w:sz w:val="22"/>
                                <w:szCs w:val="22"/>
                              </w:rPr>
                            </w:pPr>
                            <w:r w:rsidRPr="005D09CA">
                              <w:rPr>
                                <w:sz w:val="22"/>
                                <w:szCs w:val="22"/>
                              </w:rPr>
                              <w:t xml:space="preserve">Podpis: </w:t>
                            </w:r>
                          </w:p>
                          <w:p w14:paraId="3354159D" w14:textId="77777777" w:rsidR="00592768" w:rsidRDefault="00592768" w:rsidP="00F370B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0C9332" id="_x0000_t202" coordsize="21600,21600" o:spt="202" path="m,l,21600r21600,l21600,xe">
                <v:stroke joinstyle="miter"/>
                <v:path gradientshapeok="t" o:connecttype="rect"/>
              </v:shapetype>
              <v:shape id="Textové pole 2" o:spid="_x0000_s1026" type="#_x0000_t202" style="position:absolute;left:0;text-align:left;margin-left:0;margin-top:16.3pt;width:459.15pt;height:195.6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">
                <v:textbox>
                  <w:txbxContent>
                    <w:p w14:paraId="41219F8A" w14:textId="77777777" w:rsidR="00592768" w:rsidRPr="005D09CA" w:rsidRDefault="00592768" w:rsidP="00F370B4">
                      <w:pPr>
                        <w:rPr>
                          <w:b/>
                          <w:bCs/>
                          <w:sz w:val="22"/>
                          <w:szCs w:val="22"/>
                        </w:rPr>
                      </w:pPr>
                      <w:r w:rsidRPr="005D09CA">
                        <w:rPr>
                          <w:b/>
                          <w:bCs/>
                          <w:sz w:val="22"/>
                          <w:szCs w:val="22"/>
                        </w:rPr>
                        <w:t>Interní doložka Lidl</w:t>
                      </w:r>
                    </w:p>
                    <w:p w14:paraId="41F25756" w14:textId="77777777" w:rsidR="00592768" w:rsidRPr="005D09CA" w:rsidRDefault="00592768" w:rsidP="00F370B4">
                      <w:pPr>
                        <w:rPr>
                          <w:sz w:val="22"/>
                          <w:szCs w:val="22"/>
                        </w:rPr>
                      </w:pPr>
                    </w:p>
                    <w:p w14:paraId="090D4ECB" w14:textId="77777777" w:rsidR="00592768" w:rsidRPr="005D09CA" w:rsidRDefault="00592768" w:rsidP="00F370B4">
                      <w:pPr>
                        <w:rPr>
                          <w:sz w:val="22"/>
                          <w:szCs w:val="22"/>
                        </w:rPr>
                      </w:pPr>
                      <w:r w:rsidRPr="005D09CA">
                        <w:rPr>
                          <w:sz w:val="22"/>
                          <w:szCs w:val="22"/>
                        </w:rPr>
                        <w:t>Potvrzuji, že</w:t>
                      </w:r>
                    </w:p>
                    <w:p w14:paraId="5E947F56" w14:textId="77777777" w:rsidR="00592768" w:rsidRPr="005D09CA" w:rsidRDefault="00592768" w:rsidP="00F370B4">
                      <w:pPr>
                        <w:rPr>
                          <w:sz w:val="22"/>
                          <w:szCs w:val="22"/>
                        </w:rPr>
                      </w:pPr>
                    </w:p>
                    <w:bookmarkStart w:id="114" w:name="_Hlk149122025"/>
                    <w:bookmarkStart w:id="115" w:name="_Hlk149128857"/>
                    <w:p w14:paraId="58C55264" w14:textId="544B4A27" w:rsidR="00FA45A5" w:rsidRPr="001A733C" w:rsidRDefault="00000000" w:rsidP="00FA45A5">
                      <w:pPr>
                        <w:rPr>
                          <w:sz w:val="22"/>
                          <w:szCs w:val="22"/>
                        </w:rPr>
                      </w:pPr>
                      <w:sdt>
                        <w:sdtPr>
                          <w:rPr>
                            <w:sz w:val="22"/>
                            <w:szCs w:val="22"/>
                          </w:rPr>
                          <w:id w:val="149867817"/>
                          <w14:checkbox>
                            <w14:checked w14:val="0"/>
                            <w14:checkedState w14:val="2612" w14:font="MS Gothic"/>
                            <w14:uncheckedState w14:val="2610" w14:font="MS Gothic"/>
                          </w14:checkbox>
                        </w:sdtPr>
                        <w:sdtContent>
                          <w:r w:rsidR="00B04988">
                            <w:rPr>
                              <w:rFonts w:ascii="MS Gothic" w:eastAsia="MS Gothic" w:hAnsi="MS Gothic" w:hint="eastAsia"/>
                              <w:sz w:val="22"/>
                              <w:szCs w:val="22"/>
                            </w:rPr>
                            <w:t>☐</w:t>
                          </w:r>
                        </w:sdtContent>
                      </w:sdt>
                      <w:r w:rsidR="00FA45A5" w:rsidRPr="001A733C">
                        <w:rPr>
                          <w:sz w:val="22"/>
                          <w:szCs w:val="22"/>
                        </w:rPr>
                        <w:t xml:space="preserve"> smlouva prošla právní kontrolou,</w:t>
                      </w:r>
                    </w:p>
                    <w:p w14:paraId="24F6AC15" w14:textId="4E5C4B2B" w:rsidR="00FA45A5" w:rsidRPr="001A733C" w:rsidRDefault="00000000" w:rsidP="00FA45A5">
                      <w:pPr>
                        <w:rPr>
                          <w:sz w:val="22"/>
                          <w:szCs w:val="22"/>
                        </w:rPr>
                      </w:pPr>
                      <w:sdt>
                        <w:sdtPr>
                          <w:rPr>
                            <w:sz w:val="22"/>
                            <w:szCs w:val="22"/>
                          </w:rPr>
                          <w:id w:val="1117339293"/>
                          <w14:checkbox>
                            <w14:checked w14:val="0"/>
                            <w14:checkedState w14:val="2612" w14:font="MS Gothic"/>
                            <w14:uncheckedState w14:val="2610" w14:font="MS Gothic"/>
                          </w14:checkbox>
                        </w:sdtPr>
                        <w:sdtContent>
                          <w:r w:rsidR="00B04988">
                            <w:rPr>
                              <w:rFonts w:ascii="MS Gothic" w:eastAsia="MS Gothic" w:hAnsi="MS Gothic" w:hint="eastAsia"/>
                              <w:sz w:val="22"/>
                              <w:szCs w:val="22"/>
                            </w:rPr>
                            <w:t>☐</w:t>
                          </w:r>
                        </w:sdtContent>
                      </w:sdt>
                      <w:r w:rsidR="00FA45A5" w:rsidRPr="001A733C">
                        <w:rPr>
                          <w:sz w:val="22"/>
                          <w:szCs w:val="22"/>
                        </w:rPr>
                        <w:t xml:space="preserve"> smlouva prošla daňovou kontrolou,</w:t>
                      </w:r>
                    </w:p>
                    <w:p w14:paraId="26346EBB" w14:textId="77777777" w:rsidR="00FA45A5" w:rsidRPr="001A733C" w:rsidRDefault="00000000" w:rsidP="00FA45A5">
                      <w:pPr>
                        <w:ind w:left="284" w:hanging="284"/>
                        <w:rPr>
                          <w:sz w:val="22"/>
                          <w:szCs w:val="22"/>
                        </w:rPr>
                      </w:pPr>
                      <w:sdt>
                        <w:sdtPr>
                          <w:rPr>
                            <w:sz w:val="22"/>
                            <w:szCs w:val="22"/>
                          </w:rPr>
                          <w:id w:val="-1166241828"/>
                          <w14:checkbox>
                            <w14:checked w14:val="0"/>
                            <w14:checkedState w14:val="2612" w14:font="MS Gothic"/>
                            <w14:uncheckedState w14:val="2610" w14:font="MS Gothic"/>
                          </w14:checkbox>
                        </w:sdtPr>
                        <w:sdtContent>
                          <w:r w:rsidR="00FA45A5" w:rsidRPr="001A733C">
                            <w:rPr>
                              <w:rFonts w:ascii="Segoe UI Symbol" w:eastAsia="MS Gothic" w:hAnsi="Segoe UI Symbol" w:cs="Segoe UI Symbol"/>
                              <w:sz w:val="22"/>
                              <w:szCs w:val="22"/>
                            </w:rPr>
                            <w:t>☐</w:t>
                          </w:r>
                        </w:sdtContent>
                      </w:sdt>
                      <w:r w:rsidR="00FA45A5" w:rsidRPr="001A733C">
                        <w:rPr>
                          <w:sz w:val="22"/>
                          <w:szCs w:val="22"/>
                        </w:rPr>
                        <w:t xml:space="preserve"> obchodní partner byl prověřen v systému IDprove / </w:t>
                      </w:r>
                      <w:sdt>
                        <w:sdtPr>
                          <w:rPr>
                            <w:sz w:val="22"/>
                            <w:szCs w:val="22"/>
                          </w:rPr>
                          <w:id w:val="815925368"/>
                          <w14:checkbox>
                            <w14:checked w14:val="0"/>
                            <w14:checkedState w14:val="2612" w14:font="MS Gothic"/>
                            <w14:uncheckedState w14:val="2610" w14:font="MS Gothic"/>
                          </w14:checkbox>
                        </w:sdtPr>
                        <w:sdtContent>
                          <w:r w:rsidR="00FA45A5" w:rsidRPr="001A733C">
                            <w:rPr>
                              <w:rFonts w:ascii="Segoe UI Symbol" w:eastAsia="MS Gothic" w:hAnsi="Segoe UI Symbol" w:cs="Segoe UI Symbol"/>
                              <w:sz w:val="22"/>
                              <w:szCs w:val="22"/>
                            </w:rPr>
                            <w:t>☐</w:t>
                          </w:r>
                        </w:sdtContent>
                      </w:sdt>
                      <w:r w:rsidR="00FA45A5" w:rsidRPr="001A733C">
                        <w:rPr>
                          <w:sz w:val="22"/>
                          <w:szCs w:val="22"/>
                        </w:rPr>
                        <w:t xml:space="preserve"> prověření v systému </w:t>
                      </w:r>
                      <w:r w:rsidR="00FA45A5" w:rsidRPr="001A733C">
                        <w:rPr>
                          <w:sz w:val="22"/>
                          <w:szCs w:val="22"/>
                        </w:rPr>
                        <w:br/>
                        <w:t>IDprove není vyžadováno.</w:t>
                      </w:r>
                    </w:p>
                    <w:bookmarkEnd w:id="114"/>
                    <w:p w14:paraId="4488D240" w14:textId="77777777" w:rsidR="00FA45A5" w:rsidRPr="001A733C" w:rsidRDefault="00FA45A5" w:rsidP="00FA45A5">
                      <w:pPr>
                        <w:rPr>
                          <w:sz w:val="22"/>
                          <w:szCs w:val="22"/>
                        </w:rPr>
                      </w:pPr>
                    </w:p>
                    <w:p w14:paraId="4FF6C4AE" w14:textId="77777777" w:rsidR="00FA45A5" w:rsidRPr="001A733C" w:rsidRDefault="00FA45A5" w:rsidP="00FA45A5">
                      <w:pPr>
                        <w:rPr>
                          <w:sz w:val="22"/>
                          <w:szCs w:val="22"/>
                        </w:rPr>
                      </w:pPr>
                      <w:r w:rsidRPr="001A733C">
                        <w:rPr>
                          <w:sz w:val="22"/>
                          <w:szCs w:val="22"/>
                        </w:rPr>
                        <w:t>Jméno a příjmení osoby</w:t>
                      </w:r>
                    </w:p>
                    <w:p w14:paraId="48E42279" w14:textId="1269CE57" w:rsidR="00FA45A5" w:rsidRPr="001A733C" w:rsidRDefault="00FA45A5" w:rsidP="00FA45A5">
                      <w:pPr>
                        <w:rPr>
                          <w:sz w:val="22"/>
                          <w:szCs w:val="22"/>
                        </w:rPr>
                      </w:pPr>
                      <w:r w:rsidRPr="001A733C">
                        <w:rPr>
                          <w:sz w:val="22"/>
                          <w:szCs w:val="22"/>
                        </w:rPr>
                        <w:t xml:space="preserve">odpovědné za smlouvu: </w:t>
                      </w:r>
                      <w:r w:rsidR="00C85574">
                        <w:rPr>
                          <w:sz w:val="22"/>
                          <w:szCs w:val="22"/>
                        </w:rPr>
                        <w:t>Miroslav Bartoš</w:t>
                      </w:r>
                    </w:p>
                    <w:bookmarkEnd w:id="115"/>
                    <w:p w14:paraId="20010A44" w14:textId="77777777" w:rsidR="00592768" w:rsidRPr="005D09CA" w:rsidRDefault="00592768" w:rsidP="00F370B4">
                      <w:pPr>
                        <w:rPr>
                          <w:sz w:val="22"/>
                          <w:szCs w:val="22"/>
                        </w:rPr>
                      </w:pPr>
                    </w:p>
                    <w:p w14:paraId="62F38577" w14:textId="77777777" w:rsidR="00592768" w:rsidRPr="005D09CA" w:rsidRDefault="00592768" w:rsidP="00F370B4">
                      <w:pPr>
                        <w:rPr>
                          <w:sz w:val="22"/>
                          <w:szCs w:val="22"/>
                        </w:rPr>
                      </w:pPr>
                      <w:r w:rsidRPr="005D09CA">
                        <w:rPr>
                          <w:sz w:val="22"/>
                          <w:szCs w:val="22"/>
                        </w:rPr>
                        <w:t xml:space="preserve">Podpis: </w:t>
                      </w:r>
                    </w:p>
                    <w:p w14:paraId="3354159D" w14:textId="77777777" w:rsidR="00592768" w:rsidRDefault="00592768" w:rsidP="00F370B4"/>
                  </w:txbxContent>
                </v:textbox>
                <w10:wrap type="square" anchorx="margin"/>
              </v:shape>
            </w:pict>
          </mc:Fallback>
        </mc:AlternateContent>
      </w:r>
    </w:p>
    <w:p w14:paraId="5FE98E99" w14:textId="32D3219A" w:rsidR="004F287B" w:rsidRPr="006A2288" w:rsidRDefault="004F287B"/>
    <w:p w14:paraId="68BCD1E8" w14:textId="77777777" w:rsidR="00A57A97" w:rsidRPr="006A2288" w:rsidRDefault="00A57A97"/>
    <w:tbl>
      <w:tblPr>
        <w:tblW w:w="9462" w:type="dxa"/>
        <w:tblLook w:val="04A0" w:firstRow="1" w:lastRow="0" w:firstColumn="1" w:lastColumn="0" w:noHBand="0" w:noVBand="1"/>
      </w:tblPr>
      <w:tblGrid>
        <w:gridCol w:w="2119"/>
        <w:gridCol w:w="2401"/>
        <w:gridCol w:w="423"/>
        <w:gridCol w:w="1977"/>
        <w:gridCol w:w="2542"/>
      </w:tblGrid>
      <w:tr w:rsidR="009517B7" w:rsidRPr="00592768" w14:paraId="30FEAD7D" w14:textId="77777777" w:rsidTr="0024390D">
        <w:tc>
          <w:tcPr>
            <w:tcW w:w="9462" w:type="dxa"/>
            <w:gridSpan w:val="5"/>
          </w:tcPr>
          <w:p w14:paraId="24C40A0A" w14:textId="7F624018" w:rsidR="009517B7" w:rsidRPr="00EA4EE4" w:rsidRDefault="009517B7" w:rsidP="009517B7">
            <w:pPr>
              <w:rPr>
                <w:b/>
                <w:sz w:val="22"/>
                <w:szCs w:val="22"/>
                <w:u w:val="single"/>
              </w:rPr>
            </w:pPr>
            <w:r w:rsidRPr="006A2288">
              <w:rPr>
                <w:b/>
                <w:sz w:val="22"/>
                <w:szCs w:val="22"/>
                <w:u w:val="single"/>
              </w:rPr>
              <w:t xml:space="preserve">Za Lidl Česká republika </w:t>
            </w:r>
            <w:r w:rsidR="00FA45A5">
              <w:rPr>
                <w:b/>
                <w:sz w:val="22"/>
                <w:szCs w:val="22"/>
                <w:u w:val="single"/>
              </w:rPr>
              <w:t>s.r.o.</w:t>
            </w:r>
            <w:r w:rsidRPr="006A2288">
              <w:rPr>
                <w:b/>
                <w:sz w:val="22"/>
                <w:szCs w:val="22"/>
                <w:u w:val="single"/>
              </w:rPr>
              <w:t xml:space="preserve"> v </w:t>
            </w:r>
            <w:r w:rsidR="00B04988">
              <w:rPr>
                <w:b/>
                <w:sz w:val="22"/>
                <w:szCs w:val="22"/>
                <w:u w:val="single"/>
              </w:rPr>
              <w:t xml:space="preserve">Bystrovanech </w:t>
            </w:r>
            <w:r w:rsidRPr="006A2288">
              <w:rPr>
                <w:b/>
                <w:sz w:val="22"/>
                <w:szCs w:val="22"/>
                <w:u w:val="single"/>
              </w:rPr>
              <w:t xml:space="preserve">dne </w:t>
            </w:r>
            <w:r w:rsidRPr="001654D9">
              <w:rPr>
                <w:b/>
                <w:sz w:val="22"/>
                <w:szCs w:val="22"/>
                <w:highlight w:val="magenta"/>
                <w:u w:val="single"/>
              </w:rPr>
              <w:t>[datum]</w:t>
            </w:r>
          </w:p>
          <w:p w14:paraId="0FC1F901" w14:textId="77777777" w:rsidR="003B74FE" w:rsidRPr="00EA4EE4" w:rsidRDefault="003B74FE" w:rsidP="009517B7">
            <w:pPr>
              <w:rPr>
                <w:b/>
                <w:u w:val="single"/>
              </w:rPr>
            </w:pPr>
          </w:p>
          <w:p w14:paraId="1F7A46E6" w14:textId="77777777" w:rsidR="009517B7" w:rsidRPr="00EA4EE4" w:rsidRDefault="009517B7" w:rsidP="009517B7"/>
        </w:tc>
      </w:tr>
      <w:tr w:rsidR="00310ED5" w:rsidRPr="00592768" w14:paraId="734F6431" w14:textId="77777777" w:rsidTr="00310ED5">
        <w:tc>
          <w:tcPr>
            <w:tcW w:w="2119" w:type="dxa"/>
          </w:tcPr>
          <w:p w14:paraId="35525646" w14:textId="3F10C1A9" w:rsidR="00310ED5" w:rsidRPr="00592768" w:rsidRDefault="00310ED5" w:rsidP="00310ED5">
            <w:pPr>
              <w:spacing w:before="120"/>
            </w:pPr>
            <w:r w:rsidRPr="00592768">
              <w:rPr>
                <w:sz w:val="22"/>
                <w:szCs w:val="22"/>
              </w:rPr>
              <w:t>Podpis:</w:t>
            </w:r>
          </w:p>
        </w:tc>
        <w:tc>
          <w:tcPr>
            <w:tcW w:w="2401" w:type="dxa"/>
            <w:tcBorders>
              <w:bottom w:val="single" w:sz="4" w:space="0" w:color="auto"/>
            </w:tcBorders>
          </w:tcPr>
          <w:p w14:paraId="32C4884F" w14:textId="77777777" w:rsidR="00310ED5" w:rsidRPr="00592768" w:rsidRDefault="00310ED5" w:rsidP="00310ED5">
            <w:pPr>
              <w:spacing w:before="120"/>
            </w:pPr>
          </w:p>
        </w:tc>
        <w:tc>
          <w:tcPr>
            <w:tcW w:w="423" w:type="dxa"/>
          </w:tcPr>
          <w:p w14:paraId="38AE001D" w14:textId="77777777" w:rsidR="00310ED5" w:rsidRPr="00592768" w:rsidRDefault="00310ED5" w:rsidP="00310ED5">
            <w:pPr>
              <w:spacing w:before="120"/>
            </w:pPr>
          </w:p>
        </w:tc>
        <w:tc>
          <w:tcPr>
            <w:tcW w:w="1977" w:type="dxa"/>
          </w:tcPr>
          <w:p w14:paraId="064721F8" w14:textId="77777777" w:rsidR="00310ED5" w:rsidRPr="00592768" w:rsidRDefault="00310ED5" w:rsidP="00310ED5">
            <w:pPr>
              <w:spacing w:before="120"/>
            </w:pPr>
            <w:r w:rsidRPr="00592768">
              <w:rPr>
                <w:sz w:val="22"/>
                <w:szCs w:val="22"/>
              </w:rPr>
              <w:t>Podpis:</w:t>
            </w:r>
          </w:p>
        </w:tc>
        <w:tc>
          <w:tcPr>
            <w:tcW w:w="2542" w:type="dxa"/>
            <w:tcBorders>
              <w:bottom w:val="single" w:sz="4" w:space="0" w:color="auto"/>
            </w:tcBorders>
          </w:tcPr>
          <w:p w14:paraId="71EEDADE" w14:textId="77777777" w:rsidR="00310ED5" w:rsidRPr="00592768" w:rsidRDefault="00310ED5" w:rsidP="00310ED5">
            <w:pPr>
              <w:spacing w:before="120"/>
            </w:pPr>
          </w:p>
        </w:tc>
      </w:tr>
      <w:tr w:rsidR="00310ED5" w:rsidRPr="00592768" w14:paraId="56A745CB" w14:textId="77777777" w:rsidTr="00310ED5">
        <w:tc>
          <w:tcPr>
            <w:tcW w:w="2119" w:type="dxa"/>
          </w:tcPr>
          <w:p w14:paraId="47C39B38" w14:textId="00E2539B" w:rsidR="00310ED5" w:rsidRPr="00592768" w:rsidRDefault="00310ED5" w:rsidP="00310ED5">
            <w:pPr>
              <w:spacing w:before="120"/>
            </w:pPr>
            <w:r w:rsidRPr="00592768">
              <w:rPr>
                <w:sz w:val="22"/>
                <w:szCs w:val="22"/>
              </w:rPr>
              <w:t>Jméno a příjmení:</w:t>
            </w:r>
          </w:p>
        </w:tc>
        <w:tc>
          <w:tcPr>
            <w:tcW w:w="2401" w:type="dxa"/>
            <w:tcBorders>
              <w:top w:val="single" w:sz="4" w:space="0" w:color="auto"/>
            </w:tcBorders>
          </w:tcPr>
          <w:p w14:paraId="300BD677" w14:textId="1A53533F" w:rsidR="00FA45A5" w:rsidRPr="004C78E6" w:rsidRDefault="00C85574" w:rsidP="00FA45A5">
            <w:pPr>
              <w:pStyle w:val="BBSnormal"/>
              <w:rPr>
                <w:b/>
                <w:bCs/>
                <w:szCs w:val="22"/>
                <w:lang w:val="en-US"/>
              </w:rPr>
            </w:pPr>
            <w:r>
              <w:rPr>
                <w:b/>
                <w:bCs/>
                <w:szCs w:val="22"/>
                <w:lang w:val="en-US"/>
              </w:rPr>
              <w:t>Vlastimil Havlíček</w:t>
            </w:r>
          </w:p>
          <w:p w14:paraId="36269114" w14:textId="414931E4" w:rsidR="00310ED5" w:rsidRPr="00592768" w:rsidRDefault="00310ED5" w:rsidP="00310ED5">
            <w:pPr>
              <w:spacing w:before="120"/>
              <w:rPr>
                <w:b/>
              </w:rPr>
            </w:pPr>
          </w:p>
        </w:tc>
        <w:tc>
          <w:tcPr>
            <w:tcW w:w="423" w:type="dxa"/>
          </w:tcPr>
          <w:p w14:paraId="00988F06" w14:textId="77777777" w:rsidR="00310ED5" w:rsidRPr="00592768" w:rsidRDefault="00310ED5" w:rsidP="00310ED5">
            <w:pPr>
              <w:spacing w:before="120"/>
            </w:pPr>
          </w:p>
        </w:tc>
        <w:tc>
          <w:tcPr>
            <w:tcW w:w="1977" w:type="dxa"/>
          </w:tcPr>
          <w:p w14:paraId="77B39C16" w14:textId="77777777" w:rsidR="00310ED5" w:rsidRPr="00592768" w:rsidRDefault="00310ED5" w:rsidP="00310ED5">
            <w:pPr>
              <w:spacing w:before="120"/>
            </w:pPr>
            <w:r w:rsidRPr="00592768">
              <w:rPr>
                <w:sz w:val="22"/>
                <w:szCs w:val="22"/>
              </w:rPr>
              <w:t>Jméno a příjmení:</w:t>
            </w:r>
          </w:p>
        </w:tc>
        <w:tc>
          <w:tcPr>
            <w:tcW w:w="2542" w:type="dxa"/>
          </w:tcPr>
          <w:p w14:paraId="7A026518" w14:textId="74CB2D88" w:rsidR="00FA45A5" w:rsidRPr="004C78E6" w:rsidRDefault="00C85574" w:rsidP="00FA45A5">
            <w:pPr>
              <w:pStyle w:val="BBSnormal"/>
              <w:rPr>
                <w:b/>
                <w:bCs/>
                <w:szCs w:val="22"/>
                <w:lang w:val="en-US"/>
              </w:rPr>
            </w:pPr>
            <w:r>
              <w:rPr>
                <w:b/>
                <w:bCs/>
                <w:szCs w:val="22"/>
                <w:lang w:val="en-US"/>
              </w:rPr>
              <w:t>Pavel Šimek</w:t>
            </w:r>
          </w:p>
          <w:p w14:paraId="40780010" w14:textId="2F2A04AE" w:rsidR="00310ED5" w:rsidRPr="00592768" w:rsidRDefault="00310ED5" w:rsidP="00310ED5">
            <w:pPr>
              <w:spacing w:before="120"/>
              <w:rPr>
                <w:b/>
              </w:rPr>
            </w:pPr>
          </w:p>
        </w:tc>
      </w:tr>
      <w:tr w:rsidR="00310ED5" w:rsidRPr="00592768" w14:paraId="366AF335" w14:textId="77777777" w:rsidTr="0024390D">
        <w:tc>
          <w:tcPr>
            <w:tcW w:w="2119" w:type="dxa"/>
          </w:tcPr>
          <w:p w14:paraId="6A2D70BC" w14:textId="7F74D650" w:rsidR="00310ED5" w:rsidRPr="00592768" w:rsidRDefault="00310ED5" w:rsidP="00310ED5">
            <w:pPr>
              <w:spacing w:before="120"/>
            </w:pPr>
            <w:r w:rsidRPr="00592768">
              <w:rPr>
                <w:sz w:val="22"/>
                <w:szCs w:val="22"/>
              </w:rPr>
              <w:t>Funkce:</w:t>
            </w:r>
          </w:p>
        </w:tc>
        <w:tc>
          <w:tcPr>
            <w:tcW w:w="2401" w:type="dxa"/>
          </w:tcPr>
          <w:p w14:paraId="066F6CAB" w14:textId="2ED4A22A" w:rsidR="00FA45A5" w:rsidRDefault="00FA45A5" w:rsidP="00FA45A5">
            <w:pPr>
              <w:pStyle w:val="BBSnormal"/>
            </w:pPr>
            <w:r w:rsidRPr="00C85574">
              <w:t>na základě plné moci</w:t>
            </w:r>
          </w:p>
          <w:p w14:paraId="0A42A27E" w14:textId="77777777" w:rsidR="00310ED5" w:rsidRPr="006A2288" w:rsidRDefault="00310ED5" w:rsidP="00310ED5">
            <w:pPr>
              <w:spacing w:before="120"/>
              <w:rPr>
                <w:highlight w:val="green"/>
              </w:rPr>
            </w:pPr>
          </w:p>
        </w:tc>
        <w:tc>
          <w:tcPr>
            <w:tcW w:w="423" w:type="dxa"/>
          </w:tcPr>
          <w:p w14:paraId="39607372" w14:textId="77777777" w:rsidR="00310ED5" w:rsidRPr="006A2288" w:rsidRDefault="00310ED5" w:rsidP="00310ED5">
            <w:pPr>
              <w:spacing w:before="120"/>
            </w:pPr>
          </w:p>
        </w:tc>
        <w:tc>
          <w:tcPr>
            <w:tcW w:w="1977" w:type="dxa"/>
          </w:tcPr>
          <w:p w14:paraId="4439B4AE" w14:textId="77777777" w:rsidR="00310ED5" w:rsidRPr="006A2288" w:rsidRDefault="00310ED5" w:rsidP="00310ED5">
            <w:pPr>
              <w:spacing w:before="120"/>
            </w:pPr>
            <w:r w:rsidRPr="006A2288">
              <w:rPr>
                <w:sz w:val="22"/>
                <w:szCs w:val="22"/>
              </w:rPr>
              <w:t>Funkce:</w:t>
            </w:r>
          </w:p>
        </w:tc>
        <w:tc>
          <w:tcPr>
            <w:tcW w:w="2542" w:type="dxa"/>
          </w:tcPr>
          <w:p w14:paraId="33BB1FF1" w14:textId="504A3D64" w:rsidR="00FA45A5" w:rsidRPr="001A733C" w:rsidRDefault="00FA45A5" w:rsidP="00FA45A5">
            <w:pPr>
              <w:pStyle w:val="BBSnormal"/>
              <w:rPr>
                <w:b/>
                <w:bCs/>
              </w:rPr>
            </w:pPr>
            <w:r w:rsidRPr="00C85574">
              <w:t>kontrolní podpis</w:t>
            </w:r>
          </w:p>
          <w:p w14:paraId="74D55000" w14:textId="77777777" w:rsidR="00310ED5" w:rsidRPr="006A2288" w:rsidRDefault="00310ED5" w:rsidP="00310ED5">
            <w:pPr>
              <w:spacing w:before="120"/>
            </w:pPr>
          </w:p>
        </w:tc>
      </w:tr>
      <w:tr w:rsidR="00310ED5" w:rsidRPr="00592768" w14:paraId="2BBC08BE" w14:textId="77777777" w:rsidTr="0024390D">
        <w:tc>
          <w:tcPr>
            <w:tcW w:w="2119" w:type="dxa"/>
          </w:tcPr>
          <w:p w14:paraId="368D3B5D" w14:textId="77777777" w:rsidR="00310ED5" w:rsidRPr="00592768" w:rsidRDefault="00310ED5" w:rsidP="00310ED5">
            <w:pPr>
              <w:spacing w:before="120"/>
              <w:rPr>
                <w:sz w:val="22"/>
                <w:szCs w:val="22"/>
              </w:rPr>
            </w:pPr>
          </w:p>
        </w:tc>
        <w:tc>
          <w:tcPr>
            <w:tcW w:w="2401" w:type="dxa"/>
          </w:tcPr>
          <w:p w14:paraId="632B23CB" w14:textId="77777777" w:rsidR="00310ED5" w:rsidRPr="00592768" w:rsidRDefault="00310ED5" w:rsidP="00310ED5">
            <w:pPr>
              <w:spacing w:before="120"/>
              <w:rPr>
                <w:sz w:val="22"/>
                <w:szCs w:val="22"/>
                <w:highlight w:val="green"/>
              </w:rPr>
            </w:pPr>
          </w:p>
        </w:tc>
        <w:tc>
          <w:tcPr>
            <w:tcW w:w="423" w:type="dxa"/>
          </w:tcPr>
          <w:p w14:paraId="090907C1" w14:textId="77777777" w:rsidR="00310ED5" w:rsidRPr="00592768" w:rsidRDefault="00310ED5" w:rsidP="00310ED5">
            <w:pPr>
              <w:spacing w:before="120"/>
            </w:pPr>
          </w:p>
        </w:tc>
        <w:tc>
          <w:tcPr>
            <w:tcW w:w="1977" w:type="dxa"/>
          </w:tcPr>
          <w:p w14:paraId="3A7B24E5" w14:textId="28A69288" w:rsidR="00310ED5" w:rsidRPr="00592768" w:rsidRDefault="00310ED5" w:rsidP="00310ED5">
            <w:pPr>
              <w:spacing w:before="120"/>
              <w:rPr>
                <w:sz w:val="22"/>
                <w:szCs w:val="22"/>
              </w:rPr>
            </w:pPr>
          </w:p>
        </w:tc>
        <w:tc>
          <w:tcPr>
            <w:tcW w:w="2542" w:type="dxa"/>
          </w:tcPr>
          <w:p w14:paraId="21433E5C" w14:textId="77777777" w:rsidR="00310ED5" w:rsidRPr="00592768" w:rsidRDefault="00310ED5" w:rsidP="00310ED5">
            <w:pPr>
              <w:spacing w:before="120"/>
              <w:rPr>
                <w:sz w:val="22"/>
                <w:szCs w:val="22"/>
                <w:highlight w:val="green"/>
              </w:rPr>
            </w:pPr>
          </w:p>
        </w:tc>
      </w:tr>
      <w:tr w:rsidR="00310ED5" w:rsidRPr="00592768" w14:paraId="596BEE25" w14:textId="77777777" w:rsidTr="0024390D">
        <w:tc>
          <w:tcPr>
            <w:tcW w:w="9462" w:type="dxa"/>
            <w:gridSpan w:val="5"/>
          </w:tcPr>
          <w:p w14:paraId="4000FE9D" w14:textId="77777777" w:rsidR="00310ED5" w:rsidRPr="00592768" w:rsidRDefault="00310ED5" w:rsidP="00310ED5">
            <w:pPr>
              <w:spacing w:before="120"/>
              <w:rPr>
                <w:b/>
                <w:u w:val="single"/>
              </w:rPr>
            </w:pPr>
            <w:bookmarkStart w:id="116" w:name="QuickMark"/>
            <w:bookmarkEnd w:id="116"/>
            <w:r w:rsidRPr="00592768">
              <w:rPr>
                <w:b/>
                <w:sz w:val="22"/>
                <w:szCs w:val="22"/>
                <w:u w:val="single"/>
              </w:rPr>
              <w:t>Za [</w:t>
            </w:r>
            <w:r w:rsidRPr="00592768">
              <w:rPr>
                <w:b/>
                <w:sz w:val="22"/>
                <w:szCs w:val="22"/>
                <w:highlight w:val="yellow"/>
                <w:u w:val="single"/>
              </w:rPr>
              <w:t>doplnit firmu / název / jméno Zhotovitele</w:t>
            </w:r>
            <w:r w:rsidRPr="00592768">
              <w:rPr>
                <w:b/>
                <w:sz w:val="22"/>
                <w:szCs w:val="22"/>
                <w:u w:val="single"/>
              </w:rPr>
              <w:t>] v [</w:t>
            </w:r>
            <w:r w:rsidRPr="00592768">
              <w:rPr>
                <w:b/>
                <w:sz w:val="22"/>
                <w:szCs w:val="22"/>
                <w:highlight w:val="yellow"/>
                <w:u w:val="single"/>
              </w:rPr>
              <w:t>místo</w:t>
            </w:r>
            <w:r w:rsidRPr="00592768">
              <w:rPr>
                <w:b/>
                <w:sz w:val="22"/>
                <w:szCs w:val="22"/>
                <w:u w:val="single"/>
              </w:rPr>
              <w:t>] dne [</w:t>
            </w:r>
            <w:r w:rsidRPr="00592768">
              <w:rPr>
                <w:b/>
                <w:sz w:val="22"/>
                <w:szCs w:val="22"/>
                <w:highlight w:val="yellow"/>
                <w:u w:val="single"/>
              </w:rPr>
              <w:t>datum</w:t>
            </w:r>
            <w:r w:rsidRPr="00592768">
              <w:rPr>
                <w:b/>
                <w:sz w:val="22"/>
                <w:szCs w:val="22"/>
                <w:u w:val="single"/>
              </w:rPr>
              <w:t>]</w:t>
            </w:r>
          </w:p>
          <w:p w14:paraId="01349605" w14:textId="77777777" w:rsidR="00310ED5" w:rsidRPr="00592768" w:rsidRDefault="00310ED5" w:rsidP="00310ED5">
            <w:pPr>
              <w:spacing w:before="120"/>
            </w:pPr>
          </w:p>
        </w:tc>
      </w:tr>
      <w:tr w:rsidR="00310ED5" w:rsidRPr="00592768" w14:paraId="001AB98B" w14:textId="77777777" w:rsidTr="007D5316">
        <w:tc>
          <w:tcPr>
            <w:tcW w:w="2119" w:type="dxa"/>
          </w:tcPr>
          <w:p w14:paraId="1C9BE15A" w14:textId="77777777" w:rsidR="00310ED5" w:rsidRPr="00592768" w:rsidRDefault="00310ED5" w:rsidP="00310ED5">
            <w:pPr>
              <w:spacing w:before="120"/>
            </w:pPr>
            <w:r w:rsidRPr="00592768">
              <w:rPr>
                <w:sz w:val="22"/>
                <w:szCs w:val="22"/>
              </w:rPr>
              <w:t>Podpis:</w:t>
            </w:r>
          </w:p>
        </w:tc>
        <w:tc>
          <w:tcPr>
            <w:tcW w:w="2401" w:type="dxa"/>
            <w:tcBorders>
              <w:bottom w:val="single" w:sz="4" w:space="0" w:color="auto"/>
            </w:tcBorders>
          </w:tcPr>
          <w:p w14:paraId="23210BD2" w14:textId="77777777" w:rsidR="00310ED5" w:rsidRPr="00592768" w:rsidRDefault="00310ED5" w:rsidP="00310ED5">
            <w:pPr>
              <w:spacing w:before="120"/>
            </w:pPr>
          </w:p>
        </w:tc>
        <w:tc>
          <w:tcPr>
            <w:tcW w:w="423" w:type="dxa"/>
          </w:tcPr>
          <w:p w14:paraId="45CF2DC3" w14:textId="77777777" w:rsidR="00310ED5" w:rsidRPr="00592768" w:rsidRDefault="00310ED5" w:rsidP="00310ED5">
            <w:pPr>
              <w:spacing w:before="120"/>
            </w:pPr>
          </w:p>
        </w:tc>
        <w:tc>
          <w:tcPr>
            <w:tcW w:w="1977" w:type="dxa"/>
          </w:tcPr>
          <w:p w14:paraId="381B6DB4" w14:textId="77777777" w:rsidR="00310ED5" w:rsidRPr="00592768" w:rsidRDefault="00310ED5" w:rsidP="00310ED5">
            <w:pPr>
              <w:spacing w:before="120"/>
            </w:pPr>
          </w:p>
        </w:tc>
        <w:tc>
          <w:tcPr>
            <w:tcW w:w="2542" w:type="dxa"/>
          </w:tcPr>
          <w:p w14:paraId="0F4C6065" w14:textId="77777777" w:rsidR="00310ED5" w:rsidRPr="00592768" w:rsidRDefault="00310ED5" w:rsidP="00310ED5">
            <w:pPr>
              <w:spacing w:before="120"/>
            </w:pPr>
          </w:p>
        </w:tc>
      </w:tr>
      <w:tr w:rsidR="00310ED5" w:rsidRPr="00592768" w14:paraId="66AAB053" w14:textId="77777777" w:rsidTr="007D5316">
        <w:tc>
          <w:tcPr>
            <w:tcW w:w="2119" w:type="dxa"/>
          </w:tcPr>
          <w:p w14:paraId="1C4CBB7A" w14:textId="77777777" w:rsidR="00310ED5" w:rsidRPr="00592768" w:rsidRDefault="00310ED5" w:rsidP="00310ED5">
            <w:pPr>
              <w:spacing w:before="120"/>
            </w:pPr>
            <w:r w:rsidRPr="00592768">
              <w:rPr>
                <w:sz w:val="22"/>
                <w:szCs w:val="22"/>
              </w:rPr>
              <w:t>Jméno a příjmení:</w:t>
            </w:r>
          </w:p>
        </w:tc>
        <w:tc>
          <w:tcPr>
            <w:tcW w:w="2401" w:type="dxa"/>
            <w:tcBorders>
              <w:top w:val="single" w:sz="4" w:space="0" w:color="auto"/>
            </w:tcBorders>
          </w:tcPr>
          <w:p w14:paraId="46C0F0B7" w14:textId="77777777" w:rsidR="00310ED5" w:rsidRPr="00592768" w:rsidRDefault="00310ED5" w:rsidP="00310ED5">
            <w:pPr>
              <w:spacing w:before="120"/>
              <w:rPr>
                <w:b/>
              </w:rPr>
            </w:pPr>
          </w:p>
        </w:tc>
        <w:tc>
          <w:tcPr>
            <w:tcW w:w="423" w:type="dxa"/>
          </w:tcPr>
          <w:p w14:paraId="72DF89F3" w14:textId="77777777" w:rsidR="00310ED5" w:rsidRPr="00592768" w:rsidRDefault="00310ED5" w:rsidP="00310ED5">
            <w:pPr>
              <w:spacing w:before="120"/>
            </w:pPr>
          </w:p>
        </w:tc>
        <w:tc>
          <w:tcPr>
            <w:tcW w:w="1977" w:type="dxa"/>
          </w:tcPr>
          <w:p w14:paraId="04BC1795" w14:textId="77777777" w:rsidR="00310ED5" w:rsidRPr="00592768" w:rsidRDefault="00310ED5" w:rsidP="00310ED5">
            <w:pPr>
              <w:spacing w:before="120"/>
            </w:pPr>
          </w:p>
        </w:tc>
        <w:tc>
          <w:tcPr>
            <w:tcW w:w="2542" w:type="dxa"/>
          </w:tcPr>
          <w:p w14:paraId="3EE15C9C" w14:textId="77777777" w:rsidR="00310ED5" w:rsidRPr="00592768" w:rsidRDefault="00310ED5" w:rsidP="00310ED5">
            <w:pPr>
              <w:spacing w:before="120"/>
              <w:rPr>
                <w:b/>
              </w:rPr>
            </w:pPr>
          </w:p>
        </w:tc>
      </w:tr>
      <w:tr w:rsidR="00310ED5" w:rsidRPr="00592768" w14:paraId="3B750F46" w14:textId="77777777" w:rsidTr="007D5316">
        <w:tc>
          <w:tcPr>
            <w:tcW w:w="2119" w:type="dxa"/>
          </w:tcPr>
          <w:p w14:paraId="3D3B5052" w14:textId="77777777" w:rsidR="00310ED5" w:rsidRPr="00592768" w:rsidRDefault="00310ED5" w:rsidP="00310ED5">
            <w:pPr>
              <w:spacing w:before="120"/>
            </w:pPr>
            <w:r w:rsidRPr="00592768">
              <w:rPr>
                <w:sz w:val="22"/>
                <w:szCs w:val="22"/>
              </w:rPr>
              <w:t>Funkce:</w:t>
            </w:r>
          </w:p>
        </w:tc>
        <w:tc>
          <w:tcPr>
            <w:tcW w:w="2401" w:type="dxa"/>
          </w:tcPr>
          <w:p w14:paraId="27853068" w14:textId="77777777" w:rsidR="00310ED5" w:rsidRPr="00592768" w:rsidRDefault="00310ED5" w:rsidP="00310ED5">
            <w:pPr>
              <w:spacing w:before="120"/>
            </w:pPr>
            <w:r w:rsidRPr="004618B4">
              <w:rPr>
                <w:sz w:val="22"/>
                <w:szCs w:val="22"/>
                <w:highlight w:val="yellow"/>
              </w:rPr>
              <w:t>[    ]</w:t>
            </w:r>
            <w:r w:rsidRPr="004618B4">
              <w:rPr>
                <w:rStyle w:val="Znakapoznpodarou"/>
                <w:sz w:val="22"/>
                <w:szCs w:val="22"/>
                <w:highlight w:val="yellow"/>
              </w:rPr>
              <w:footnoteReference w:id="7"/>
            </w:r>
          </w:p>
        </w:tc>
        <w:tc>
          <w:tcPr>
            <w:tcW w:w="423" w:type="dxa"/>
          </w:tcPr>
          <w:p w14:paraId="3B9EDEB9" w14:textId="77777777" w:rsidR="00310ED5" w:rsidRPr="006A2288" w:rsidRDefault="00310ED5" w:rsidP="00310ED5">
            <w:pPr>
              <w:spacing w:before="120"/>
            </w:pPr>
          </w:p>
        </w:tc>
        <w:tc>
          <w:tcPr>
            <w:tcW w:w="1977" w:type="dxa"/>
          </w:tcPr>
          <w:p w14:paraId="58D329FC" w14:textId="77777777" w:rsidR="00310ED5" w:rsidRPr="006A2288" w:rsidRDefault="00310ED5" w:rsidP="00310ED5">
            <w:pPr>
              <w:spacing w:before="120"/>
            </w:pPr>
          </w:p>
        </w:tc>
        <w:tc>
          <w:tcPr>
            <w:tcW w:w="2542" w:type="dxa"/>
          </w:tcPr>
          <w:p w14:paraId="37FE8D07" w14:textId="77777777" w:rsidR="00310ED5" w:rsidRPr="006A2288" w:rsidRDefault="00310ED5" w:rsidP="00310ED5">
            <w:pPr>
              <w:spacing w:before="120"/>
            </w:pPr>
          </w:p>
        </w:tc>
      </w:tr>
    </w:tbl>
    <w:p w14:paraId="14D7C015" w14:textId="77777777" w:rsidR="009517B7" w:rsidRPr="00592768" w:rsidRDefault="009517B7" w:rsidP="009517B7">
      <w:pPr>
        <w:rPr>
          <w:sz w:val="22"/>
          <w:szCs w:val="22"/>
        </w:rPr>
      </w:pPr>
    </w:p>
    <w:p w14:paraId="33F09C54" w14:textId="77777777" w:rsidR="003F364B" w:rsidRPr="00592768" w:rsidRDefault="003F364B" w:rsidP="003B74FE">
      <w:pPr>
        <w:spacing w:after="200" w:line="276" w:lineRule="auto"/>
        <w:rPr>
          <w:sz w:val="22"/>
          <w:szCs w:val="22"/>
        </w:rPr>
      </w:pPr>
    </w:p>
    <w:sectPr w:rsidR="003F364B" w:rsidRPr="00592768" w:rsidSect="00B24ECE">
      <w:headerReference w:type="default" r:id="rId25"/>
      <w:footerReference w:type="default" r:id="rId26"/>
      <w:type w:val="oddPage"/>
      <w:pgSz w:w="11906" w:h="16838" w:code="9"/>
      <w:pgMar w:top="1412" w:right="1281" w:bottom="1412" w:left="1412" w:header="708" w:footer="1140"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 w:author="Miroslav Bartos (Miroslav Bartoš)" w:date="2025-03-31T08:28:00Z" w:initials="MB(B">
    <w:p w14:paraId="44C2AD22" w14:textId="77777777" w:rsidR="001654D9" w:rsidRDefault="001654D9" w:rsidP="001654D9">
      <w:pPr>
        <w:pStyle w:val="Textkomente"/>
      </w:pPr>
      <w:r>
        <w:rPr>
          <w:rStyle w:val="Odkaznakoment"/>
        </w:rPr>
        <w:annotationRef/>
      </w:r>
      <w:r>
        <w:t>Bude vyplněno dle skutečnosti.</w:t>
      </w:r>
    </w:p>
  </w:comment>
  <w:comment w:id="23" w:author="Miroslav Bartos (Miroslav Bartoš)" w:date="2025-03-31T08:28:00Z" w:initials="MB(B">
    <w:p w14:paraId="7F004F58" w14:textId="77777777" w:rsidR="001654D9" w:rsidRDefault="001654D9" w:rsidP="001654D9">
      <w:pPr>
        <w:pStyle w:val="Textkomente"/>
      </w:pPr>
      <w:r>
        <w:rPr>
          <w:rStyle w:val="Odkaznakoment"/>
        </w:rPr>
        <w:annotationRef/>
      </w:r>
      <w:r>
        <w:t>Bude doplněno dle domluvených termínů s dodavatelem.</w:t>
      </w:r>
    </w:p>
  </w:comment>
  <w:comment w:id="24" w:author="Miroslav Bartos (Miroslav Bartoš)" w:date="2025-03-31T08:29:00Z" w:initials="MB(B">
    <w:p w14:paraId="12ED0C52" w14:textId="77777777" w:rsidR="001654D9" w:rsidRDefault="001654D9" w:rsidP="001654D9">
      <w:pPr>
        <w:pStyle w:val="Textkomente"/>
      </w:pPr>
      <w:r>
        <w:rPr>
          <w:rStyle w:val="Odkaznakoment"/>
        </w:rPr>
        <w:annotationRef/>
      </w:r>
      <w:r>
        <w:t>Bude doplněno dle domluvených termínů s dodavatelem.</w:t>
      </w:r>
    </w:p>
  </w:comment>
  <w:comment w:id="25" w:author="Miroslav Bartos (Miroslav Bartoš)" w:date="2025-03-31T08:29:00Z" w:initials="MB(B">
    <w:p w14:paraId="4A67FAE5" w14:textId="77777777" w:rsidR="001654D9" w:rsidRDefault="001654D9" w:rsidP="001654D9">
      <w:pPr>
        <w:pStyle w:val="Textkomente"/>
      </w:pPr>
      <w:r>
        <w:rPr>
          <w:rStyle w:val="Odkaznakoment"/>
        </w:rPr>
        <w:annotationRef/>
      </w:r>
      <w:r>
        <w:t>Bude doplněno dle domluvených termínů s dodavatelem.</w:t>
      </w:r>
    </w:p>
  </w:comment>
  <w:comment w:id="26" w:author="Miroslav Bartos (Miroslav Bartoš)" w:date="2025-03-31T08:30:00Z" w:initials="MB(B">
    <w:p w14:paraId="141DF63E" w14:textId="77777777" w:rsidR="001654D9" w:rsidRDefault="001654D9" w:rsidP="001654D9">
      <w:pPr>
        <w:pStyle w:val="Textkomente"/>
      </w:pPr>
      <w:r>
        <w:rPr>
          <w:rStyle w:val="Odkaznakoment"/>
        </w:rPr>
        <w:annotationRef/>
      </w:r>
      <w:r>
        <w:t>Bude doplněno dle domluvených termínů s dodavatelem.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4C2AD22" w15:done="0"/>
  <w15:commentEx w15:paraId="7F004F58" w15:done="0"/>
  <w15:commentEx w15:paraId="12ED0C52" w15:done="0"/>
  <w15:commentEx w15:paraId="4A67FAE5" w15:done="0"/>
  <w15:commentEx w15:paraId="141DF6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94D0A3" w16cex:dateUtc="2025-03-31T06:28:00Z"/>
  <w16cex:commentExtensible w16cex:durableId="2B94D0CB" w16cex:dateUtc="2025-03-31T06:28:00Z"/>
  <w16cex:commentExtensible w16cex:durableId="2B94D0E4" w16cex:dateUtc="2025-03-31T06:29:00Z"/>
  <w16cex:commentExtensible w16cex:durableId="2B94D106" w16cex:dateUtc="2025-03-31T06:29:00Z"/>
  <w16cex:commentExtensible w16cex:durableId="2B94D110" w16cex:dateUtc="2025-03-31T06: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4C2AD22" w16cid:durableId="2B94D0A3"/>
  <w16cid:commentId w16cid:paraId="7F004F58" w16cid:durableId="2B94D0CB"/>
  <w16cid:commentId w16cid:paraId="12ED0C52" w16cid:durableId="2B94D0E4"/>
  <w16cid:commentId w16cid:paraId="4A67FAE5" w16cid:durableId="2B94D106"/>
  <w16cid:commentId w16cid:paraId="141DF63E" w16cid:durableId="2B94D110"/>
</w16cid:commentsIds>
</file>

<file path=word/customizations.xml><?xml version="1.0" encoding="utf-8"?>
<wne:tcg xmlns:r="http://schemas.openxmlformats.org/officeDocument/2006/relationships" xmlns:wne="http://schemas.microsoft.com/office/word/2006/wordml">
  <wne:keymaps>
    <wne:keymap wne:kcmPrimary="0251">
      <wne:macro wne:macroName="PROJECT.ZY_20_MAIN.ZYINSERTCROSSREF"/>
    </wne:keymap>
    <wne:keymap wne:kcmPrimary="0441">
      <wne:acd wne:acdName="acd1"/>
    </wne:keymap>
    <wne:keymap wne:kcmPrimary="0444">
      <wne:acd wne:acdName="acd3"/>
    </wne:keymap>
    <wne:keymap wne:kcmPrimary="0445">
      <wne:acd wne:acdName="acd8"/>
    </wne:keymap>
    <wne:keymap wne:kcmPrimary="0446">
      <wne:acd wne:acdName="acd4"/>
    </wne:keymap>
    <wne:keymap wne:kcmPrimary="0447">
      <wne:acd wne:acdName="acd5"/>
    </wne:keymap>
    <wne:keymap wne:kcmPrimary="0448">
      <wne:macro wne:macroName="PROJECT.ZY_90_RIBBON.SETLISTINGB"/>
    </wne:keymap>
    <wne:keymap wne:kcmPrimary="0449">
      <wne:acd wne:acdName="acd13"/>
    </wne:keymap>
    <wne:keymap wne:kcmPrimary="044A">
      <wne:macro wne:macroName="PROJECT.ZY_90_RIBBON.SETLISTINGD"/>
    </wne:keymap>
    <wne:keymap wne:kcmPrimary="044B">
      <wne:macro wne:macroName="PROJECT.ZY_90_RIBBON.SETLISTINGA"/>
    </wne:keymap>
    <wne:keymap wne:kcmPrimary="044C">
      <wne:macro wne:macroName="PROJECT.ZY_90_RIBBON.SETLISTINGI"/>
    </wne:keymap>
    <wne:keymap wne:kcmPrimary="044E">
      <wne:macro wne:macroName="PROJECT.ZY_20_MAIN.ZYNUMBERINWORDS"/>
    </wne:keymap>
    <wne:keymap wne:kcmPrimary="044F">
      <wne:acd wne:acdName="acd14"/>
    </wne:keymap>
    <wne:keymap wne:kcmPrimary="0450">
      <wne:acd wne:acdName="acd15"/>
    </wne:keymap>
    <wne:keymap wne:kcmPrimary="0451">
      <wne:acd wne:acdName="acd6"/>
    </wne:keymap>
    <wne:keymap wne:kcmPrimary="0452">
      <wne:acd wne:acdName="acd9"/>
    </wne:keymap>
    <wne:keymap wne:kcmPrimary="0453">
      <wne:acd wne:acdName="acd2"/>
    </wne:keymap>
    <wne:keymap wne:kcmPrimary="0454">
      <wne:acd wne:acdName="acd10"/>
    </wne:keymap>
    <wne:keymap wne:kcmPrimary="0455">
      <wne:acd wne:acdName="acd12"/>
    </wne:keymap>
    <wne:keymap wne:kcmPrimary="0457">
      <wne:acd wne:acdName="acd7"/>
    </wne:keymap>
    <wne:keymap wne:kcmPrimary="0458">
      <wne:acd wne:acdName="acd16"/>
    </wne:keymap>
    <wne:keymap wne:kcmPrimary="0459">
      <wne:acd wne:acdName="acd0"/>
    </wne:keymap>
    <wne:keymap wne:kcmPrimary="045A">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Manifest>
  </wne:toolbars>
  <wne:acds>
    <wne:acd wne:argValue="AgBTAF8AdABlAHgAdAA=" wne:acdName="acd0" wne:fciIndexBasedOn="0065"/>
    <wne:acd wne:argValue="AgBTAF8AdABlAHgAdAAgADEA" wne:acdName="acd1" wne:fciIndexBasedOn="0065"/>
    <wne:acd wne:argValue="AgBTAF8AdABlAHgAdAAgADIA" wne:acdName="acd2" wne:fciIndexBasedOn="0065"/>
    <wne:acd wne:argValue="AgBTAF8AdABlAHgAdAAgADMA" wne:acdName="acd3" wne:fciIndexBasedOn="0065"/>
    <wne:acd wne:argValue="AgBTAF8AdABlAHgAdAAgADQA" wne:acdName="acd4" wne:fciIndexBasedOn="0065"/>
    <wne:acd wne:argValue="AgBTAF8AdABlAHgAdAAgADUA" wne:acdName="acd5" wne:fciIndexBasedOn="0065"/>
    <wne:acd wne:argValue="AgBTAF8AaABlAGEAZABpAG4AZwAgADEA" wne:acdName="acd6" wne:fciIndexBasedOn="0065"/>
    <wne:acd wne:argValue="AgBTAF8AaABlAGEAZABpAG4AZwAgADIA" wne:acdName="acd7" wne:fciIndexBasedOn="0065"/>
    <wne:acd wne:argValue="AgBTAF8AaABlAGEAZABpAG4AZwAgADMA" wne:acdName="acd8" wne:fciIndexBasedOn="0065"/>
    <wne:acd wne:argValue="AgBTAF8AaABlAGEAZABpAG4AZwAgADQA" wne:acdName="acd9" wne:fciIndexBasedOn="0065"/>
    <wne:acd wne:argValue="AgBTAF8AaABlAGEAZABpAG4AZwAgADUA" wne:acdName="acd10" wne:fciIndexBasedOn="0065"/>
    <wne:acd wne:argValue="AgBTAF8ATgB1AG0AYgBlAHIAZQBkACAAUABhAHIAYQBnAHIAYQBwAGgAIAAxAA==" wne:acdName="acd11" wne:fciIndexBasedOn="0065"/>
    <wne:acd wne:argValue="AgBTAF8ATgB1AG0AYgBlAHIAZQBkACAAUABhAHIAYQBnAHIAYQBwAGgAIAAyAA==" wne:acdName="acd12" wne:fciIndexBasedOn="0065"/>
    <wne:acd wne:argValue="AgBTAF8ATgB1AG0AYgBlAHIAZQBkACAAUABhAHIAYQBnAHIAYQBwAGgAIAAzAA==" wne:acdName="acd13" wne:fciIndexBasedOn="0065"/>
    <wne:acd wne:argValue="AgBTAF8ATgB1AG0AYgBlAHIAZQBkACAAUABhAHIAYQBnAHIAYQBwAGgAIAA0AA==" wne:acdName="acd14" wne:fciIndexBasedOn="0065"/>
    <wne:acd wne:argValue="AgBTAF8ATgB1AG0AYgBlAHIAZQBkACAAUABhAHIAYQBnAHIAYQBwAGgAIAA1AA==" wne:acdName="acd15" wne:fciIndexBasedOn="0065"/>
    <wne:acd wne:argValue="AgBTAF8AbQBhAHIAZwBpAG4AYQBsACAAbgB1AG0AYgBlAHIA" wne:acdName="acd1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67100" w14:textId="77777777" w:rsidR="00CD78ED" w:rsidRDefault="00CD78ED" w:rsidP="0001574B">
      <w:r>
        <w:separator/>
      </w:r>
    </w:p>
  </w:endnote>
  <w:endnote w:type="continuationSeparator" w:id="0">
    <w:p w14:paraId="0D2C26C8" w14:textId="77777777" w:rsidR="00CD78ED" w:rsidRDefault="00CD78ED" w:rsidP="0001574B">
      <w:r>
        <w:continuationSeparator/>
      </w:r>
    </w:p>
  </w:endnote>
  <w:endnote w:type="continuationNotice" w:id="1">
    <w:p w14:paraId="1B675E48" w14:textId="77777777" w:rsidR="00CD78ED" w:rsidRDefault="00CD78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60E0D" w14:textId="77777777" w:rsidR="00592768" w:rsidRDefault="00592768" w:rsidP="00A512DC">
    <w:pPr>
      <w:pStyle w:val="Zpat"/>
      <w:tabs>
        <w:tab w:val="clear" w:pos="4536"/>
      </w:tabs>
    </w:pPr>
  </w:p>
  <w:p w14:paraId="39A5AF03" w14:textId="77777777" w:rsidR="00592768" w:rsidRPr="00957502" w:rsidRDefault="00592768" w:rsidP="00A512DC">
    <w:pPr>
      <w:pStyle w:val="Zpat"/>
      <w:tabs>
        <w:tab w:val="clear" w:pos="4536"/>
      </w:tabs>
      <w:rPr>
        <w:sz w:val="20"/>
      </w:rPr>
    </w:pPr>
    <w:r w:rsidRPr="00957502">
      <w:rPr>
        <w:sz w:val="20"/>
      </w:rPr>
      <w:t>.................................................</w:t>
    </w:r>
    <w:r w:rsidRPr="00957502">
      <w:rPr>
        <w:sz w:val="20"/>
      </w:rPr>
      <w:tab/>
      <w:t>.............................................</w:t>
    </w:r>
  </w:p>
  <w:p w14:paraId="2437D8F6" w14:textId="77777777" w:rsidR="00592768" w:rsidRDefault="00592768" w:rsidP="00A512DC">
    <w:pPr>
      <w:pStyle w:val="Zpat"/>
      <w:rPr>
        <w:sz w:val="20"/>
      </w:rPr>
    </w:pPr>
    <w:r>
      <w:rPr>
        <w:sz w:val="20"/>
      </w:rPr>
      <w:t>Zhotovitel</w:t>
    </w:r>
    <w:r w:rsidRPr="00957502">
      <w:rPr>
        <w:sz w:val="20"/>
      </w:rPr>
      <w:t xml:space="preserve"> </w:t>
    </w:r>
    <w:r w:rsidRPr="00957502">
      <w:rPr>
        <w:sz w:val="20"/>
      </w:rPr>
      <w:tab/>
    </w:r>
    <w:r w:rsidRPr="00957502">
      <w:rPr>
        <w:sz w:val="20"/>
      </w:rPr>
      <w:tab/>
    </w:r>
    <w:r>
      <w:rPr>
        <w:sz w:val="20"/>
      </w:rPr>
      <w:t>Objednatel</w:t>
    </w:r>
  </w:p>
  <w:p w14:paraId="0D8B2B2A" w14:textId="77777777" w:rsidR="00592768" w:rsidRPr="00957502" w:rsidRDefault="00592768" w:rsidP="00A512DC">
    <w:pPr>
      <w:pStyle w:val="Zpat"/>
      <w:rPr>
        <w:sz w:val="20"/>
      </w:rPr>
    </w:pPr>
  </w:p>
  <w:p w14:paraId="2F039CE9" w14:textId="13F3D2DB" w:rsidR="00592768" w:rsidRDefault="00592768" w:rsidP="004F287B">
    <w:pPr>
      <w:pStyle w:val="Zpat"/>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97E31" w14:textId="77777777" w:rsidR="00CD78ED" w:rsidRDefault="00CD78ED" w:rsidP="0001574B">
      <w:r>
        <w:separator/>
      </w:r>
    </w:p>
  </w:footnote>
  <w:footnote w:type="continuationSeparator" w:id="0">
    <w:p w14:paraId="4FECE02E" w14:textId="77777777" w:rsidR="00CD78ED" w:rsidRDefault="00CD78ED" w:rsidP="0001574B">
      <w:r>
        <w:continuationSeparator/>
      </w:r>
    </w:p>
  </w:footnote>
  <w:footnote w:type="continuationNotice" w:id="1">
    <w:p w14:paraId="213CE024" w14:textId="77777777" w:rsidR="00CD78ED" w:rsidRDefault="00CD78ED"/>
  </w:footnote>
  <w:footnote w:id="2">
    <w:p w14:paraId="60EE2C14" w14:textId="77777777" w:rsidR="00592768" w:rsidRPr="002E2BC9" w:rsidRDefault="00592768" w:rsidP="00845726">
      <w:pPr>
        <w:pStyle w:val="Textpoznpodarou"/>
        <w:jc w:val="both"/>
        <w:rPr>
          <w:rFonts w:ascii="Arial" w:hAnsi="Arial" w:cs="Arial"/>
          <w:sz w:val="16"/>
          <w:szCs w:val="16"/>
        </w:rPr>
      </w:pPr>
      <w:r w:rsidRPr="00D56FD8">
        <w:rPr>
          <w:rStyle w:val="Znakapoznpodarou"/>
          <w:rFonts w:ascii="Arial" w:hAnsi="Arial" w:cs="Arial"/>
          <w:sz w:val="16"/>
          <w:szCs w:val="16"/>
          <w:vertAlign w:val="baseline"/>
        </w:rPr>
        <w:footnoteRef/>
      </w:r>
      <w:r w:rsidRPr="002B72E2">
        <w:rPr>
          <w:rFonts w:ascii="Arial" w:hAnsi="Arial" w:cs="Arial"/>
          <w:sz w:val="16"/>
          <w:szCs w:val="16"/>
        </w:rPr>
        <w:t xml:space="preserve"> Při vyplňování této tabulky postupujte, prosím, dle obchodního rejstříku (přístupné z </w:t>
      </w:r>
      <w:hyperlink r:id="rId1" w:history="1">
        <w:r w:rsidRPr="002B72E2">
          <w:rPr>
            <w:rStyle w:val="Hypertextovodkaz"/>
            <w:rFonts w:ascii="Arial" w:hAnsi="Arial" w:cs="Arial"/>
            <w:sz w:val="16"/>
            <w:szCs w:val="16"/>
          </w:rPr>
          <w:t>www.justice.cz</w:t>
        </w:r>
      </w:hyperlink>
      <w:r w:rsidRPr="002B72E2">
        <w:rPr>
          <w:rFonts w:ascii="Arial" w:hAnsi="Arial" w:cs="Arial"/>
          <w:sz w:val="16"/>
          <w:szCs w:val="16"/>
        </w:rPr>
        <w:t xml:space="preserve">). </w:t>
      </w:r>
    </w:p>
  </w:footnote>
  <w:footnote w:id="3">
    <w:p w14:paraId="2C1DEDE8" w14:textId="2B3ABEB3" w:rsidR="00592768" w:rsidRPr="004618B4" w:rsidRDefault="00592768" w:rsidP="00230606">
      <w:pPr>
        <w:pStyle w:val="Textpoznpodarou"/>
        <w:jc w:val="both"/>
        <w:rPr>
          <w:rFonts w:ascii="Arial" w:hAnsi="Arial" w:cs="Arial"/>
          <w:sz w:val="16"/>
          <w:szCs w:val="16"/>
          <w:highlight w:val="yellow"/>
        </w:rPr>
      </w:pPr>
      <w:r w:rsidRPr="004618B4">
        <w:rPr>
          <w:rFonts w:ascii="Arial" w:hAnsi="Arial" w:cs="Arial"/>
          <w:sz w:val="16"/>
          <w:szCs w:val="16"/>
          <w:highlight w:val="yellow"/>
        </w:rPr>
        <w:footnoteRef/>
      </w:r>
      <w:r w:rsidRPr="004618B4">
        <w:rPr>
          <w:rFonts w:ascii="Arial" w:hAnsi="Arial" w:cs="Arial"/>
          <w:sz w:val="16"/>
          <w:szCs w:val="16"/>
          <w:highlight w:val="yellow"/>
        </w:rPr>
        <w:t xml:space="preserve"> V případě, že Zhotovitel je fyzická osoba – podnikatel, </w:t>
      </w:r>
      <w:del w:id="0" w:author="Vašátková Lenka" w:date="2025-04-01T14:50:00Z" w16du:dateUtc="2025-04-01T12:50:00Z">
        <w:r w:rsidRPr="004618B4" w:rsidDel="00BD17B6">
          <w:rPr>
            <w:rFonts w:ascii="Arial" w:hAnsi="Arial" w:cs="Arial"/>
            <w:sz w:val="16"/>
            <w:szCs w:val="16"/>
            <w:highlight w:val="yellow"/>
          </w:rPr>
          <w:delText xml:space="preserve">prosím kontaktujte oddělení Recht/GRC s žádostí o úpravu této úvodní </w:delText>
        </w:r>
      </w:del>
      <w:ins w:id="1" w:author="Vašátková Lenka" w:date="2025-04-01T14:50:00Z" w16du:dateUtc="2025-04-01T12:50:00Z">
        <w:r w:rsidR="00BD17B6" w:rsidRPr="004618B4">
          <w:rPr>
            <w:rFonts w:ascii="Arial" w:hAnsi="Arial" w:cs="Arial"/>
            <w:sz w:val="16"/>
            <w:szCs w:val="16"/>
            <w:highlight w:val="yellow"/>
          </w:rPr>
          <w:t>bude maska smlouvy upravena před podpisem Smlouvy</w:t>
        </w:r>
      </w:ins>
      <w:del w:id="2" w:author="Vašátková Lenka" w:date="2025-04-01T14:50:00Z" w16du:dateUtc="2025-04-01T12:50:00Z">
        <w:r w:rsidRPr="004618B4" w:rsidDel="00BD17B6">
          <w:rPr>
            <w:rFonts w:ascii="Arial" w:hAnsi="Arial" w:cs="Arial"/>
            <w:sz w:val="16"/>
            <w:szCs w:val="16"/>
            <w:highlight w:val="yellow"/>
          </w:rPr>
          <w:delText>masky Smlouvy</w:delText>
        </w:r>
      </w:del>
      <w:r w:rsidRPr="004618B4">
        <w:rPr>
          <w:rFonts w:ascii="Arial" w:hAnsi="Arial" w:cs="Arial"/>
          <w:sz w:val="16"/>
          <w:szCs w:val="16"/>
          <w:highlight w:val="yellow"/>
        </w:rPr>
        <w:t>.</w:t>
      </w:r>
    </w:p>
  </w:footnote>
  <w:footnote w:id="4">
    <w:p w14:paraId="1AC5B7E3" w14:textId="77777777" w:rsidR="00592768" w:rsidRPr="00516BDA" w:rsidRDefault="00592768" w:rsidP="00230606">
      <w:pPr>
        <w:pStyle w:val="Textpoznpodarou"/>
        <w:jc w:val="both"/>
        <w:rPr>
          <w:rFonts w:ascii="Arial" w:hAnsi="Arial" w:cs="Arial"/>
          <w:sz w:val="16"/>
          <w:szCs w:val="16"/>
        </w:rPr>
      </w:pPr>
      <w:r w:rsidRPr="004618B4">
        <w:rPr>
          <w:rFonts w:ascii="Arial" w:hAnsi="Arial" w:cs="Arial"/>
          <w:sz w:val="16"/>
          <w:szCs w:val="16"/>
          <w:highlight w:val="yellow"/>
        </w:rPr>
        <w:footnoteRef/>
      </w:r>
      <w:r w:rsidRPr="004618B4">
        <w:rPr>
          <w:rFonts w:ascii="Arial" w:hAnsi="Arial" w:cs="Arial"/>
          <w:sz w:val="16"/>
          <w:szCs w:val="16"/>
          <w:highlight w:val="yellow"/>
        </w:rPr>
        <w:t xml:space="preserve"> Za jméno zástupce doplňte také funkci příslušné osoby (zobrazuje se v obchodním rejstříku), a to buď jednatel (u společnosti s ručením omezeným), člen představenstva, místopředseda nebo předseda </w:t>
      </w:r>
      <w:proofErr w:type="gramStart"/>
      <w:r w:rsidRPr="004618B4">
        <w:rPr>
          <w:rFonts w:ascii="Arial" w:hAnsi="Arial" w:cs="Arial"/>
          <w:sz w:val="16"/>
          <w:szCs w:val="16"/>
          <w:highlight w:val="yellow"/>
        </w:rPr>
        <w:t>představenstva ,</w:t>
      </w:r>
      <w:proofErr w:type="gramEnd"/>
      <w:r w:rsidRPr="004618B4">
        <w:rPr>
          <w:rFonts w:ascii="Arial" w:hAnsi="Arial" w:cs="Arial"/>
          <w:sz w:val="16"/>
          <w:szCs w:val="16"/>
          <w:highlight w:val="yellow"/>
        </w:rPr>
        <w:t xml:space="preserve"> příp. statutární ředitel (u akciové společnosti). V případě zastoupení na základě plné moci uveďte za jméno zástupce také dovětek „na základě plné moci“. Vymažte v případě, že je Zhotovitelem podnikající fyzická osoba, která není zastoupena na základě plné moci.</w:t>
      </w:r>
    </w:p>
  </w:footnote>
  <w:footnote w:id="5">
    <w:p w14:paraId="0C4446A0" w14:textId="77777777" w:rsidR="00655527" w:rsidRDefault="00655527" w:rsidP="00655527">
      <w:pPr>
        <w:pStyle w:val="Textpoznpodarou"/>
      </w:pPr>
      <w:r>
        <w:rPr>
          <w:rStyle w:val="Znakapoznpodarou"/>
        </w:rPr>
        <w:footnoteRef/>
      </w:r>
      <w:r>
        <w:t xml:space="preserve"> </w:t>
      </w:r>
      <w:r w:rsidRPr="004618B4">
        <w:rPr>
          <w:rFonts w:ascii="Arial" w:hAnsi="Arial" w:cs="Arial"/>
          <w:sz w:val="16"/>
          <w:szCs w:val="16"/>
          <w:highlight w:val="magenta"/>
        </w:rPr>
        <w:t>V konkrétním případě je nutné upravit, pokud se jedná o projektovou dokumentaci v jiném stupni než DPS.</w:t>
      </w:r>
    </w:p>
  </w:footnote>
  <w:footnote w:id="6">
    <w:p w14:paraId="68B9C5F4" w14:textId="77777777" w:rsidR="00433BC0" w:rsidRPr="009D4261" w:rsidRDefault="00433BC0" w:rsidP="00717F0E">
      <w:pPr>
        <w:pStyle w:val="Textpoznpodarou"/>
        <w:rPr>
          <w:rFonts w:ascii="Arial" w:hAnsi="Arial" w:cs="Arial"/>
          <w:sz w:val="16"/>
          <w:szCs w:val="16"/>
        </w:rPr>
      </w:pPr>
      <w:r w:rsidRPr="004618B4">
        <w:rPr>
          <w:rStyle w:val="Znakapoznpodarou"/>
          <w:rFonts w:ascii="Arial" w:hAnsi="Arial" w:cs="Arial"/>
          <w:sz w:val="16"/>
          <w:szCs w:val="16"/>
          <w:highlight w:val="yellow"/>
          <w:vertAlign w:val="baseline"/>
        </w:rPr>
        <w:footnoteRef/>
      </w:r>
      <w:r w:rsidRPr="004618B4">
        <w:rPr>
          <w:rFonts w:ascii="Arial" w:hAnsi="Arial" w:cs="Arial"/>
          <w:sz w:val="16"/>
          <w:szCs w:val="16"/>
          <w:highlight w:val="yellow"/>
        </w:rPr>
        <w:t xml:space="preserve"> Uplatní se pouze v případě, kdy je Smlouva za Zhotovitele uzavírána osobou zmocněnou k tomu na základě plné moci (příp. pověření).</w:t>
      </w:r>
    </w:p>
  </w:footnote>
  <w:footnote w:id="7">
    <w:p w14:paraId="726B040E" w14:textId="77777777" w:rsidR="00592768" w:rsidRPr="004618B4" w:rsidRDefault="00592768" w:rsidP="009517B7">
      <w:pPr>
        <w:pStyle w:val="Textpoznpodarou"/>
        <w:tabs>
          <w:tab w:val="left" w:pos="3369"/>
        </w:tabs>
        <w:rPr>
          <w:rFonts w:ascii="Arial" w:hAnsi="Arial" w:cs="Arial"/>
          <w:sz w:val="16"/>
          <w:szCs w:val="16"/>
          <w:highlight w:val="yellow"/>
        </w:rPr>
      </w:pPr>
      <w:r w:rsidRPr="004618B4">
        <w:rPr>
          <w:rStyle w:val="Znakapoznpodarou"/>
          <w:rFonts w:ascii="Arial" w:hAnsi="Arial" w:cs="Arial"/>
          <w:sz w:val="16"/>
          <w:szCs w:val="16"/>
          <w:highlight w:val="yellow"/>
          <w:vertAlign w:val="baseline"/>
        </w:rPr>
        <w:footnoteRef/>
      </w:r>
      <w:r w:rsidRPr="004618B4">
        <w:rPr>
          <w:rFonts w:ascii="Arial" w:hAnsi="Arial" w:cs="Arial"/>
          <w:sz w:val="16"/>
          <w:szCs w:val="16"/>
          <w:highlight w:val="yellow"/>
        </w:rPr>
        <w:t xml:space="preserve"> Uvede se:</w:t>
      </w:r>
      <w:r w:rsidRPr="004618B4">
        <w:rPr>
          <w:rFonts w:ascii="Arial" w:hAnsi="Arial" w:cs="Arial"/>
          <w:sz w:val="16"/>
          <w:szCs w:val="16"/>
          <w:highlight w:val="yellow"/>
        </w:rPr>
        <w:tab/>
      </w:r>
    </w:p>
    <w:p w14:paraId="0E878BF1" w14:textId="77777777" w:rsidR="00592768" w:rsidRPr="004618B4" w:rsidRDefault="00592768" w:rsidP="009517B7">
      <w:pPr>
        <w:pStyle w:val="Textpoznpodarou"/>
        <w:numPr>
          <w:ilvl w:val="0"/>
          <w:numId w:val="24"/>
        </w:numPr>
        <w:rPr>
          <w:rFonts w:ascii="Arial" w:hAnsi="Arial" w:cs="Arial"/>
          <w:sz w:val="16"/>
          <w:szCs w:val="16"/>
          <w:highlight w:val="yellow"/>
        </w:rPr>
      </w:pPr>
      <w:r w:rsidRPr="004618B4">
        <w:rPr>
          <w:rFonts w:ascii="Arial" w:hAnsi="Arial" w:cs="Arial"/>
          <w:sz w:val="16"/>
          <w:szCs w:val="16"/>
          <w:highlight w:val="yellow"/>
        </w:rPr>
        <w:t>„</w:t>
      </w:r>
      <w:r w:rsidRPr="004618B4">
        <w:rPr>
          <w:rFonts w:ascii="Arial" w:hAnsi="Arial" w:cs="Arial"/>
          <w:b/>
          <w:sz w:val="16"/>
          <w:szCs w:val="16"/>
          <w:highlight w:val="yellow"/>
        </w:rPr>
        <w:t>jednatel</w:t>
      </w:r>
      <w:r w:rsidRPr="004618B4">
        <w:rPr>
          <w:rFonts w:ascii="Arial" w:hAnsi="Arial" w:cs="Arial"/>
          <w:sz w:val="16"/>
          <w:szCs w:val="16"/>
          <w:highlight w:val="yellow"/>
        </w:rPr>
        <w:t>“, pokud smlouvu podepisuje jednatel;</w:t>
      </w:r>
    </w:p>
    <w:p w14:paraId="011063F6" w14:textId="77777777" w:rsidR="00592768" w:rsidRPr="004618B4" w:rsidRDefault="00592768" w:rsidP="009517B7">
      <w:pPr>
        <w:pStyle w:val="Textpoznpodarou"/>
        <w:numPr>
          <w:ilvl w:val="0"/>
          <w:numId w:val="24"/>
        </w:numPr>
        <w:jc w:val="both"/>
        <w:rPr>
          <w:rFonts w:ascii="Arial" w:hAnsi="Arial" w:cs="Arial"/>
          <w:sz w:val="16"/>
          <w:szCs w:val="16"/>
          <w:highlight w:val="yellow"/>
        </w:rPr>
      </w:pPr>
      <w:r w:rsidRPr="004618B4">
        <w:rPr>
          <w:rFonts w:ascii="Arial" w:hAnsi="Arial" w:cs="Arial"/>
          <w:sz w:val="16"/>
          <w:szCs w:val="16"/>
          <w:highlight w:val="yellow"/>
        </w:rPr>
        <w:t>„</w:t>
      </w:r>
      <w:r w:rsidRPr="004618B4">
        <w:rPr>
          <w:rFonts w:ascii="Arial" w:hAnsi="Arial" w:cs="Arial"/>
          <w:b/>
          <w:sz w:val="16"/>
          <w:szCs w:val="16"/>
          <w:highlight w:val="yellow"/>
        </w:rPr>
        <w:t>člen (příp. místopředseda nebo předseda) představenstva</w:t>
      </w:r>
      <w:r w:rsidRPr="004618B4">
        <w:rPr>
          <w:rFonts w:ascii="Arial" w:hAnsi="Arial" w:cs="Arial"/>
          <w:sz w:val="16"/>
          <w:szCs w:val="16"/>
          <w:highlight w:val="yellow"/>
        </w:rPr>
        <w:t>“, pokud smlouvu podepisuje člen (příp. místopředseda nebo předseda představenstva);</w:t>
      </w:r>
    </w:p>
    <w:p w14:paraId="6CD78BD0" w14:textId="77777777" w:rsidR="00592768" w:rsidRPr="004618B4" w:rsidRDefault="00592768" w:rsidP="009517B7">
      <w:pPr>
        <w:pStyle w:val="Textpoznpodarou"/>
        <w:numPr>
          <w:ilvl w:val="0"/>
          <w:numId w:val="24"/>
        </w:numPr>
        <w:rPr>
          <w:highlight w:val="yellow"/>
        </w:rPr>
      </w:pPr>
      <w:r w:rsidRPr="004618B4">
        <w:rPr>
          <w:rFonts w:ascii="Arial" w:hAnsi="Arial" w:cs="Arial"/>
          <w:sz w:val="16"/>
          <w:szCs w:val="16"/>
          <w:highlight w:val="yellow"/>
        </w:rPr>
        <w:t>„</w:t>
      </w:r>
      <w:r w:rsidRPr="004618B4">
        <w:rPr>
          <w:rFonts w:ascii="Arial" w:hAnsi="Arial" w:cs="Arial"/>
          <w:b/>
          <w:sz w:val="16"/>
          <w:szCs w:val="16"/>
          <w:highlight w:val="yellow"/>
        </w:rPr>
        <w:t>na základě plné moci</w:t>
      </w:r>
      <w:r w:rsidRPr="004618B4">
        <w:rPr>
          <w:rFonts w:ascii="Arial" w:hAnsi="Arial" w:cs="Arial"/>
          <w:sz w:val="16"/>
          <w:szCs w:val="16"/>
          <w:highlight w:val="yellow"/>
        </w:rPr>
        <w:t>“, je-li smlouva podepisována zplnomocněným zástupcem.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80319" w14:textId="24FBF40D" w:rsidR="00592768" w:rsidRDefault="00592768">
    <w:pPr>
      <w:pStyle w:val="Zhlav"/>
      <w:pBdr>
        <w:top w:val="single" w:sz="4" w:space="1" w:color="auto"/>
        <w:left w:val="single" w:sz="4" w:space="4" w:color="auto"/>
        <w:bottom w:val="single" w:sz="4" w:space="1" w:color="auto"/>
        <w:right w:val="single" w:sz="4" w:space="4" w:color="auto"/>
      </w:pBdr>
      <w:jc w:val="both"/>
      <w:rPr>
        <w:sz w:val="20"/>
      </w:rPr>
    </w:pPr>
    <w:r w:rsidRPr="00CD3B94">
      <w:rPr>
        <w:sz w:val="20"/>
      </w:rPr>
      <w:t>18.1_CÚN/RÚN_202</w:t>
    </w:r>
    <w:r w:rsidR="0041746E" w:rsidRPr="00CD3B94">
      <w:rPr>
        <w:sz w:val="20"/>
      </w:rPr>
      <w:t>4</w:t>
    </w:r>
    <w:r w:rsidRPr="00CD3B94">
      <w:rPr>
        <w:sz w:val="20"/>
      </w:rPr>
      <w:t>_</w:t>
    </w:r>
    <w:r w:rsidR="007754E2" w:rsidRPr="00CD3B94">
      <w:rPr>
        <w:sz w:val="20"/>
      </w:rPr>
      <w:t>červen</w:t>
    </w:r>
    <w:r w:rsidR="00DF5825" w:rsidRPr="00CD3B94">
      <w:rPr>
        <w:sz w:val="20"/>
      </w:rPr>
      <w:t>ec</w:t>
    </w:r>
    <w:r w:rsidRPr="00CD3B94">
      <w:rPr>
        <w:sz w:val="20"/>
      </w:rPr>
      <w:t>_VZOR</w:t>
    </w:r>
    <w:r>
      <w:rPr>
        <w:sz w:val="20"/>
      </w:rPr>
      <w:tab/>
    </w:r>
    <w:r>
      <w:rPr>
        <w:sz w:val="20"/>
      </w:rPr>
      <w:tab/>
      <w:t xml:space="preserve">Strana </w:t>
    </w:r>
    <w:r>
      <w:rPr>
        <w:rStyle w:val="slostrnky"/>
        <w:sz w:val="20"/>
      </w:rPr>
      <w:fldChar w:fldCharType="begin"/>
    </w:r>
    <w:r>
      <w:rPr>
        <w:rStyle w:val="slostrnky"/>
        <w:sz w:val="20"/>
      </w:rPr>
      <w:instrText xml:space="preserve"> PAGE </w:instrText>
    </w:r>
    <w:r>
      <w:rPr>
        <w:rStyle w:val="slostrnky"/>
        <w:sz w:val="20"/>
      </w:rPr>
      <w:fldChar w:fldCharType="separate"/>
    </w:r>
    <w:r>
      <w:rPr>
        <w:rStyle w:val="slostrnky"/>
        <w:noProof/>
        <w:sz w:val="20"/>
      </w:rPr>
      <w:t>4</w:t>
    </w:r>
    <w:r>
      <w:rPr>
        <w:rStyle w:val="slostrnky"/>
        <w:sz w:val="20"/>
      </w:rPr>
      <w:fldChar w:fldCharType="end"/>
    </w:r>
    <w:r>
      <w:rPr>
        <w:rStyle w:val="slostrnky"/>
        <w:sz w:val="20"/>
      </w:rPr>
      <w:t xml:space="preserve"> (celkem </w:t>
    </w:r>
    <w:r>
      <w:rPr>
        <w:rStyle w:val="slostrnky"/>
        <w:sz w:val="20"/>
      </w:rPr>
      <w:fldChar w:fldCharType="begin"/>
    </w:r>
    <w:r>
      <w:rPr>
        <w:rStyle w:val="slostrnky"/>
        <w:sz w:val="20"/>
      </w:rPr>
      <w:instrText xml:space="preserve"> NUMPAGES </w:instrText>
    </w:r>
    <w:r>
      <w:rPr>
        <w:rStyle w:val="slostrnky"/>
        <w:sz w:val="20"/>
      </w:rPr>
      <w:fldChar w:fldCharType="separate"/>
    </w:r>
    <w:r>
      <w:rPr>
        <w:rStyle w:val="slostrnky"/>
        <w:noProof/>
        <w:sz w:val="20"/>
      </w:rPr>
      <w:t>25</w:t>
    </w:r>
    <w:r>
      <w:rPr>
        <w:rStyle w:val="slostrnky"/>
        <w:sz w:val="20"/>
      </w:rPr>
      <w:fldChar w:fldCharType="end"/>
    </w:r>
    <w:r>
      <w:rPr>
        <w:rStyle w:val="slostrnky"/>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42867220"/>
    <w:lvl w:ilvl="0">
      <w:start w:val="1"/>
      <w:numFmt w:val="decimal"/>
      <w:lvlText w:val="%1."/>
      <w:lvlJc w:val="left"/>
      <w:pPr>
        <w:ind w:left="360" w:hanging="360"/>
      </w:pPr>
      <w:rPr>
        <w:rFonts w:hint="default"/>
        <w:b/>
        <w:i/>
        <w:sz w:val="22"/>
        <w:szCs w:val="22"/>
      </w:rPr>
    </w:lvl>
    <w:lvl w:ilvl="1">
      <w:start w:val="1"/>
      <w:numFmt w:val="decimal"/>
      <w:lvlText w:val="%1.%2."/>
      <w:lvlJc w:val="left"/>
      <w:pPr>
        <w:ind w:left="432" w:hanging="432"/>
      </w:pPr>
      <w:rPr>
        <w:rFonts w:ascii="Arial" w:hAnsi="Arial" w:cs="Arial" w:hint="default"/>
        <w:b/>
        <w:i w:val="0"/>
        <w:sz w:val="22"/>
        <w:szCs w:val="22"/>
      </w:rPr>
    </w:lvl>
    <w:lvl w:ilvl="2">
      <w:start w:val="1"/>
      <w:numFmt w:val="decimal"/>
      <w:lvlText w:val="%1.%2.%3."/>
      <w:lvlJc w:val="left"/>
      <w:pPr>
        <w:ind w:left="1224" w:hanging="504"/>
      </w:pPr>
      <w:rPr>
        <w:rFonts w:ascii="Arial" w:hAnsi="Arial" w:cs="Arial" w:hint="default"/>
        <w:b w:val="0"/>
        <w:i w:val="0"/>
        <w:sz w:val="22"/>
        <w:szCs w:val="22"/>
      </w:rPr>
    </w:lvl>
    <w:lvl w:ilvl="3">
      <w:start w:val="1"/>
      <w:numFmt w:val="lowerLetter"/>
      <w:lvlText w:val="(%4)"/>
      <w:lvlJc w:val="left"/>
      <w:pPr>
        <w:ind w:left="3438" w:hanging="648"/>
      </w:pPr>
      <w:rPr>
        <w:rFonts w:hint="default"/>
        <w:b w:val="0"/>
        <w:i w:val="0"/>
      </w:rPr>
    </w:lvl>
    <w:lvl w:ilvl="4">
      <w:start w:val="1"/>
      <w:numFmt w:val="lowerRoman"/>
      <w:lvlText w:val="(%5)"/>
      <w:lvlJc w:val="left"/>
      <w:pPr>
        <w:ind w:left="3312" w:hanging="792"/>
      </w:pPr>
      <w:rPr>
        <w:rFonts w:ascii="Arial" w:eastAsia="Times New Roman" w:hAnsi="Arial" w:cs="Arial"/>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40299E"/>
    <w:multiLevelType w:val="hybridMultilevel"/>
    <w:tmpl w:val="AC861C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F63696"/>
    <w:multiLevelType w:val="multilevel"/>
    <w:tmpl w:val="B352C78C"/>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1000" w:hanging="432"/>
      </w:pPr>
      <w:rPr>
        <w:rFonts w:ascii="Arial" w:hAnsi="Arial" w:cs="Arial" w:hint="default"/>
        <w:b w:val="0"/>
        <w:sz w:val="22"/>
        <w:szCs w:val="22"/>
      </w:rPr>
    </w:lvl>
    <w:lvl w:ilvl="2">
      <w:start w:val="1"/>
      <w:numFmt w:val="lowerLetter"/>
      <w:lvlText w:val="(%3)"/>
      <w:lvlJc w:val="left"/>
      <w:pPr>
        <w:ind w:left="1224" w:hanging="504"/>
      </w:pPr>
      <w:rPr>
        <w:rFonts w:ascii="Arial" w:hAnsi="Arial" w:cs="Arial" w:hint="default"/>
        <w:b w:val="0"/>
        <w:sz w:val="22"/>
        <w:szCs w:val="22"/>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131C0B"/>
    <w:multiLevelType w:val="hybridMultilevel"/>
    <w:tmpl w:val="06D2E846"/>
    <w:lvl w:ilvl="0" w:tplc="04050001">
      <w:start w:val="1"/>
      <w:numFmt w:val="bullet"/>
      <w:lvlText w:val=""/>
      <w:lvlJc w:val="left"/>
      <w:pPr>
        <w:ind w:left="762" w:hanging="360"/>
      </w:pPr>
      <w:rPr>
        <w:rFonts w:ascii="Symbol" w:hAnsi="Symbol" w:hint="default"/>
      </w:rPr>
    </w:lvl>
    <w:lvl w:ilvl="1" w:tplc="04050003" w:tentative="1">
      <w:start w:val="1"/>
      <w:numFmt w:val="bullet"/>
      <w:lvlText w:val="o"/>
      <w:lvlJc w:val="left"/>
      <w:pPr>
        <w:ind w:left="1482" w:hanging="360"/>
      </w:pPr>
      <w:rPr>
        <w:rFonts w:ascii="Courier New" w:hAnsi="Courier New" w:cs="Courier New" w:hint="default"/>
      </w:rPr>
    </w:lvl>
    <w:lvl w:ilvl="2" w:tplc="04050005" w:tentative="1">
      <w:start w:val="1"/>
      <w:numFmt w:val="bullet"/>
      <w:lvlText w:val=""/>
      <w:lvlJc w:val="left"/>
      <w:pPr>
        <w:ind w:left="2202" w:hanging="360"/>
      </w:pPr>
      <w:rPr>
        <w:rFonts w:ascii="Wingdings" w:hAnsi="Wingdings" w:hint="default"/>
      </w:rPr>
    </w:lvl>
    <w:lvl w:ilvl="3" w:tplc="04050001" w:tentative="1">
      <w:start w:val="1"/>
      <w:numFmt w:val="bullet"/>
      <w:lvlText w:val=""/>
      <w:lvlJc w:val="left"/>
      <w:pPr>
        <w:ind w:left="2922" w:hanging="360"/>
      </w:pPr>
      <w:rPr>
        <w:rFonts w:ascii="Symbol" w:hAnsi="Symbol" w:hint="default"/>
      </w:rPr>
    </w:lvl>
    <w:lvl w:ilvl="4" w:tplc="04050003" w:tentative="1">
      <w:start w:val="1"/>
      <w:numFmt w:val="bullet"/>
      <w:lvlText w:val="o"/>
      <w:lvlJc w:val="left"/>
      <w:pPr>
        <w:ind w:left="3642" w:hanging="360"/>
      </w:pPr>
      <w:rPr>
        <w:rFonts w:ascii="Courier New" w:hAnsi="Courier New" w:cs="Courier New" w:hint="default"/>
      </w:rPr>
    </w:lvl>
    <w:lvl w:ilvl="5" w:tplc="04050005" w:tentative="1">
      <w:start w:val="1"/>
      <w:numFmt w:val="bullet"/>
      <w:lvlText w:val=""/>
      <w:lvlJc w:val="left"/>
      <w:pPr>
        <w:ind w:left="4362" w:hanging="360"/>
      </w:pPr>
      <w:rPr>
        <w:rFonts w:ascii="Wingdings" w:hAnsi="Wingdings" w:hint="default"/>
      </w:rPr>
    </w:lvl>
    <w:lvl w:ilvl="6" w:tplc="04050001" w:tentative="1">
      <w:start w:val="1"/>
      <w:numFmt w:val="bullet"/>
      <w:lvlText w:val=""/>
      <w:lvlJc w:val="left"/>
      <w:pPr>
        <w:ind w:left="5082" w:hanging="360"/>
      </w:pPr>
      <w:rPr>
        <w:rFonts w:ascii="Symbol" w:hAnsi="Symbol" w:hint="default"/>
      </w:rPr>
    </w:lvl>
    <w:lvl w:ilvl="7" w:tplc="04050003" w:tentative="1">
      <w:start w:val="1"/>
      <w:numFmt w:val="bullet"/>
      <w:lvlText w:val="o"/>
      <w:lvlJc w:val="left"/>
      <w:pPr>
        <w:ind w:left="5802" w:hanging="360"/>
      </w:pPr>
      <w:rPr>
        <w:rFonts w:ascii="Courier New" w:hAnsi="Courier New" w:cs="Courier New" w:hint="default"/>
      </w:rPr>
    </w:lvl>
    <w:lvl w:ilvl="8" w:tplc="04050005" w:tentative="1">
      <w:start w:val="1"/>
      <w:numFmt w:val="bullet"/>
      <w:lvlText w:val=""/>
      <w:lvlJc w:val="left"/>
      <w:pPr>
        <w:ind w:left="6522" w:hanging="360"/>
      </w:pPr>
      <w:rPr>
        <w:rFonts w:ascii="Wingdings" w:hAnsi="Wingdings" w:hint="default"/>
      </w:rPr>
    </w:lvl>
  </w:abstractNum>
  <w:abstractNum w:abstractNumId="4" w15:restartNumberingAfterBreak="0">
    <w:nsid w:val="0F641E73"/>
    <w:multiLevelType w:val="multilevel"/>
    <w:tmpl w:val="C84A75DC"/>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1000" w:hanging="432"/>
      </w:pPr>
      <w:rPr>
        <w:rFonts w:ascii="Arial" w:hAnsi="Arial" w:cs="Arial" w:hint="default"/>
        <w:b w:val="0"/>
        <w:sz w:val="22"/>
        <w:szCs w:val="22"/>
      </w:rPr>
    </w:lvl>
    <w:lvl w:ilvl="2">
      <w:start w:val="1"/>
      <w:numFmt w:val="lowerLetter"/>
      <w:lvlText w:val="(%3)"/>
      <w:lvlJc w:val="left"/>
      <w:pPr>
        <w:ind w:left="1224" w:hanging="504"/>
      </w:pPr>
      <w:rPr>
        <w:rFonts w:ascii="Arial" w:hAnsi="Arial" w:cs="Arial" w:hint="default"/>
        <w:b w:val="0"/>
        <w:sz w:val="22"/>
        <w:szCs w:val="22"/>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45204"/>
    <w:multiLevelType w:val="multilevel"/>
    <w:tmpl w:val="5F1C50E4"/>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1000" w:hanging="432"/>
      </w:pPr>
      <w:rPr>
        <w:rFonts w:ascii="Arial" w:hAnsi="Arial" w:cs="Arial" w:hint="default"/>
        <w:b w:val="0"/>
        <w:sz w:val="22"/>
        <w:szCs w:val="22"/>
      </w:rPr>
    </w:lvl>
    <w:lvl w:ilvl="2">
      <w:start w:val="1"/>
      <w:numFmt w:val="lowerLetter"/>
      <w:lvlText w:val="(%3)"/>
      <w:lvlJc w:val="left"/>
      <w:pPr>
        <w:ind w:left="1224" w:hanging="504"/>
      </w:pPr>
      <w:rPr>
        <w:rFonts w:ascii="Arial" w:hAnsi="Arial" w:cs="Arial" w:hint="default"/>
        <w:b w:val="0"/>
        <w:sz w:val="22"/>
        <w:szCs w:val="22"/>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7106D9"/>
    <w:multiLevelType w:val="hybridMultilevel"/>
    <w:tmpl w:val="C12C69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2657F2"/>
    <w:multiLevelType w:val="multilevel"/>
    <w:tmpl w:val="740698F0"/>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1000" w:hanging="432"/>
      </w:pPr>
      <w:rPr>
        <w:rFonts w:ascii="Arial" w:hAnsi="Arial" w:cs="Arial" w:hint="default"/>
        <w:b w:val="0"/>
        <w:sz w:val="22"/>
        <w:szCs w:val="22"/>
      </w:rPr>
    </w:lvl>
    <w:lvl w:ilvl="2">
      <w:start w:val="1"/>
      <w:numFmt w:val="lowerLetter"/>
      <w:lvlText w:val="(%3)"/>
      <w:lvlJc w:val="left"/>
      <w:pPr>
        <w:ind w:left="1224" w:hanging="504"/>
      </w:pPr>
      <w:rPr>
        <w:rFonts w:ascii="Arial" w:hAnsi="Arial" w:cs="Arial" w:hint="default"/>
        <w:b w:val="0"/>
        <w:sz w:val="22"/>
        <w:szCs w:val="22"/>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0A32E6"/>
    <w:multiLevelType w:val="hybridMultilevel"/>
    <w:tmpl w:val="BADE632A"/>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9" w15:restartNumberingAfterBreak="0">
    <w:nsid w:val="2190583C"/>
    <w:multiLevelType w:val="hybridMultilevel"/>
    <w:tmpl w:val="9552FF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E50398"/>
    <w:multiLevelType w:val="hybridMultilevel"/>
    <w:tmpl w:val="02A2454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C35E74"/>
    <w:multiLevelType w:val="hybridMultilevel"/>
    <w:tmpl w:val="AEF0B4C2"/>
    <w:lvl w:ilvl="0" w:tplc="B4A0EB00">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991F3A"/>
    <w:multiLevelType w:val="hybridMultilevel"/>
    <w:tmpl w:val="35E888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3019D2"/>
    <w:multiLevelType w:val="hybridMultilevel"/>
    <w:tmpl w:val="716466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197438"/>
    <w:multiLevelType w:val="hybridMultilevel"/>
    <w:tmpl w:val="F67C8F52"/>
    <w:lvl w:ilvl="0" w:tplc="79622D36">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34113117"/>
    <w:multiLevelType w:val="hybridMultilevel"/>
    <w:tmpl w:val="0F08F0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0F7303"/>
    <w:multiLevelType w:val="multilevel"/>
    <w:tmpl w:val="A17EFE5E"/>
    <w:styleLink w:val="Lidl1"/>
    <w:lvl w:ilvl="0">
      <w:start w:val="1"/>
      <w:numFmt w:val="ordinal"/>
      <w:lvlText w:val="%1"/>
      <w:lvlJc w:val="left"/>
      <w:pPr>
        <w:ind w:left="1134" w:hanging="1134"/>
      </w:pPr>
      <w:rPr>
        <w:rFonts w:ascii="Arial" w:hAnsi="Arial" w:hint="default"/>
        <w:b/>
        <w:sz w:val="22"/>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lowerLetter"/>
      <w:lvlText w:val="%4)"/>
      <w:lvlJc w:val="left"/>
      <w:pPr>
        <w:ind w:left="1701" w:hanging="567"/>
      </w:pPr>
      <w:rPr>
        <w:rFonts w:hint="default"/>
      </w:rPr>
    </w:lvl>
    <w:lvl w:ilvl="4">
      <w:start w:val="1"/>
      <w:numFmt w:val="bullet"/>
      <w:lvlText w:val=""/>
      <w:lvlJc w:val="left"/>
      <w:pPr>
        <w:ind w:left="2268" w:hanging="567"/>
      </w:pPr>
      <w:rPr>
        <w:rFonts w:ascii="Symbol" w:hAnsi="Symbol" w:hint="default"/>
        <w:color w:val="auto"/>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17" w15:restartNumberingAfterBreak="0">
    <w:nsid w:val="371B4476"/>
    <w:multiLevelType w:val="hybridMultilevel"/>
    <w:tmpl w:val="555C2B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C61234"/>
    <w:multiLevelType w:val="multilevel"/>
    <w:tmpl w:val="6ED67046"/>
    <w:lvl w:ilvl="0">
      <w:start w:val="1"/>
      <w:numFmt w:val="decimal"/>
      <w:lvlText w:val="%1."/>
      <w:lvlJc w:val="left"/>
      <w:pPr>
        <w:ind w:left="360" w:hanging="360"/>
      </w:pPr>
      <w:rPr>
        <w:rFonts w:hint="default"/>
        <w:b/>
        <w:i/>
        <w:sz w:val="22"/>
        <w:szCs w:val="22"/>
      </w:rPr>
    </w:lvl>
    <w:lvl w:ilvl="1">
      <w:start w:val="1"/>
      <w:numFmt w:val="decimal"/>
      <w:lvlText w:val="%1.%2."/>
      <w:lvlJc w:val="left"/>
      <w:pPr>
        <w:ind w:left="792" w:hanging="432"/>
      </w:pPr>
      <w:rPr>
        <w:rFonts w:hint="default"/>
        <w:b/>
        <w:i w:val="0"/>
        <w:sz w:val="22"/>
        <w:szCs w:val="22"/>
      </w:rPr>
    </w:lvl>
    <w:lvl w:ilvl="2">
      <w:start w:val="1"/>
      <w:numFmt w:val="decimal"/>
      <w:lvlText w:val="%1.%2.%3."/>
      <w:lvlJc w:val="left"/>
      <w:pPr>
        <w:ind w:left="1224" w:hanging="504"/>
      </w:pPr>
      <w:rPr>
        <w:rFonts w:hint="default"/>
        <w:b w:val="0"/>
        <w:i w:val="0"/>
        <w:sz w:val="22"/>
        <w:szCs w:val="22"/>
      </w:rPr>
    </w:lvl>
    <w:lvl w:ilvl="3">
      <w:start w:val="1"/>
      <w:numFmt w:val="lowerLetter"/>
      <w:lvlText w:val="(%4)"/>
      <w:lvlJc w:val="left"/>
      <w:pPr>
        <w:ind w:left="1728" w:hanging="648"/>
      </w:pPr>
      <w:rPr>
        <w:rFonts w:hint="default"/>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9E5897"/>
    <w:multiLevelType w:val="hybridMultilevel"/>
    <w:tmpl w:val="DBE8EB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0314B38"/>
    <w:multiLevelType w:val="multilevel"/>
    <w:tmpl w:val="6ED67046"/>
    <w:lvl w:ilvl="0">
      <w:start w:val="1"/>
      <w:numFmt w:val="decimal"/>
      <w:lvlText w:val="%1."/>
      <w:lvlJc w:val="left"/>
      <w:pPr>
        <w:ind w:left="360" w:hanging="360"/>
      </w:pPr>
      <w:rPr>
        <w:rFonts w:hint="default"/>
        <w:b/>
        <w:i/>
        <w:sz w:val="22"/>
        <w:szCs w:val="22"/>
      </w:rPr>
    </w:lvl>
    <w:lvl w:ilvl="1">
      <w:start w:val="1"/>
      <w:numFmt w:val="decimal"/>
      <w:lvlText w:val="%1.%2."/>
      <w:lvlJc w:val="left"/>
      <w:pPr>
        <w:ind w:left="792" w:hanging="432"/>
      </w:pPr>
      <w:rPr>
        <w:rFonts w:hint="default"/>
        <w:b/>
        <w:i w:val="0"/>
        <w:sz w:val="22"/>
        <w:szCs w:val="22"/>
      </w:rPr>
    </w:lvl>
    <w:lvl w:ilvl="2">
      <w:start w:val="1"/>
      <w:numFmt w:val="decimal"/>
      <w:lvlText w:val="%1.%2.%3."/>
      <w:lvlJc w:val="left"/>
      <w:pPr>
        <w:ind w:left="1224" w:hanging="504"/>
      </w:pPr>
      <w:rPr>
        <w:rFonts w:hint="default"/>
        <w:b w:val="0"/>
        <w:i w:val="0"/>
        <w:sz w:val="22"/>
        <w:szCs w:val="22"/>
      </w:rPr>
    </w:lvl>
    <w:lvl w:ilvl="3">
      <w:start w:val="1"/>
      <w:numFmt w:val="lowerLetter"/>
      <w:lvlText w:val="(%4)"/>
      <w:lvlJc w:val="left"/>
      <w:pPr>
        <w:ind w:left="1728" w:hanging="648"/>
      </w:pPr>
      <w:rPr>
        <w:rFonts w:hint="default"/>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E17C4F"/>
    <w:multiLevelType w:val="multilevel"/>
    <w:tmpl w:val="3C3AC564"/>
    <w:lvl w:ilvl="0">
      <w:start w:val="10"/>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ascii="Tahoma" w:eastAsia="Times New Roman"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7124E98"/>
    <w:multiLevelType w:val="hybridMultilevel"/>
    <w:tmpl w:val="E8D4A4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FF47E9"/>
    <w:multiLevelType w:val="hybridMultilevel"/>
    <w:tmpl w:val="0CCC32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9A4D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DA5B19"/>
    <w:multiLevelType w:val="hybridMultilevel"/>
    <w:tmpl w:val="1542C5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114514"/>
    <w:multiLevelType w:val="hybridMultilevel"/>
    <w:tmpl w:val="8F9E09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11307AA"/>
    <w:multiLevelType w:val="hybridMultilevel"/>
    <w:tmpl w:val="463E1CAC"/>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2827FB5"/>
    <w:multiLevelType w:val="hybridMultilevel"/>
    <w:tmpl w:val="3AAC40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CC23FC"/>
    <w:multiLevelType w:val="hybridMultilevel"/>
    <w:tmpl w:val="45543892"/>
    <w:lvl w:ilvl="0" w:tplc="DE503356">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3775086"/>
    <w:multiLevelType w:val="hybridMultilevel"/>
    <w:tmpl w:val="C1464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5596F43"/>
    <w:multiLevelType w:val="multilevel"/>
    <w:tmpl w:val="65167364"/>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1000" w:hanging="432"/>
      </w:pPr>
      <w:rPr>
        <w:rFonts w:ascii="Arial" w:hAnsi="Arial" w:cs="Arial" w:hint="default"/>
        <w:b w:val="0"/>
        <w:sz w:val="22"/>
        <w:szCs w:val="22"/>
      </w:rPr>
    </w:lvl>
    <w:lvl w:ilvl="2">
      <w:start w:val="1"/>
      <w:numFmt w:val="lowerLetter"/>
      <w:lvlText w:val="(%3)"/>
      <w:lvlJc w:val="left"/>
      <w:pPr>
        <w:ind w:left="1224" w:hanging="504"/>
      </w:pPr>
      <w:rPr>
        <w:rFonts w:ascii="Arial" w:hAnsi="Arial" w:cs="Arial" w:hint="default"/>
        <w:b w:val="0"/>
        <w:sz w:val="22"/>
        <w:szCs w:val="22"/>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67D4ADB"/>
    <w:multiLevelType w:val="multilevel"/>
    <w:tmpl w:val="BE4C0510"/>
    <w:lvl w:ilvl="0">
      <w:start w:val="1"/>
      <w:numFmt w:val="decimal"/>
      <w:pStyle w:val="BBSnadpis1"/>
      <w:lvlText w:val="%1."/>
      <w:lvlJc w:val="left"/>
      <w:pPr>
        <w:tabs>
          <w:tab w:val="num" w:pos="360"/>
        </w:tabs>
        <w:ind w:left="360" w:hanging="360"/>
      </w:pPr>
      <w:rPr>
        <w:rFonts w:ascii="Arial" w:hAnsi="Arial" w:hint="default"/>
        <w:b/>
        <w:i w:val="0"/>
        <w:u w:val="none"/>
      </w:rPr>
    </w:lvl>
    <w:lvl w:ilvl="1">
      <w:start w:val="1"/>
      <w:numFmt w:val="decimal"/>
      <w:pStyle w:val="BBSnadpis2"/>
      <w:isLgl/>
      <w:lvlText w:val="%1.%2"/>
      <w:lvlJc w:val="left"/>
      <w:pPr>
        <w:tabs>
          <w:tab w:val="num" w:pos="525"/>
        </w:tabs>
        <w:ind w:left="525" w:hanging="525"/>
      </w:pPr>
      <w:rPr>
        <w:rFonts w:ascii="Arial" w:hAnsi="Arial" w:hint="default"/>
        <w:b/>
        <w:i w:val="0"/>
      </w:rPr>
    </w:lvl>
    <w:lvl w:ilvl="2">
      <w:start w:val="1"/>
      <w:numFmt w:val="decimal"/>
      <w:pStyle w:val="BBSnadpis3"/>
      <w:lvlText w:val="%1.%2.%3"/>
      <w:lvlJc w:val="left"/>
      <w:pPr>
        <w:tabs>
          <w:tab w:val="num" w:pos="720"/>
        </w:tabs>
        <w:ind w:left="720" w:hanging="720"/>
      </w:pPr>
      <w:rPr>
        <w:rFonts w:ascii="Arial" w:hAnsi="Arial" w:hint="default"/>
        <w:b/>
        <w:i w:val="0"/>
        <w:sz w:val="22"/>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080"/>
        </w:tabs>
        <w:ind w:left="1080" w:hanging="1080"/>
      </w:pPr>
      <w:rPr>
        <w:rFonts w:hint="default"/>
        <w:b w:val="0"/>
      </w:rPr>
    </w:lvl>
    <w:lvl w:ilvl="5">
      <w:start w:val="1"/>
      <w:numFmt w:val="decimal"/>
      <w:isLgl/>
      <w:lvlText w:val="%1.%2.%3.%4.%5.%6"/>
      <w:lvlJc w:val="left"/>
      <w:pPr>
        <w:tabs>
          <w:tab w:val="num" w:pos="1440"/>
        </w:tabs>
        <w:ind w:left="1440" w:hanging="1440"/>
      </w:pPr>
      <w:rPr>
        <w:rFonts w:hint="default"/>
        <w:b w:val="0"/>
      </w:rPr>
    </w:lvl>
    <w:lvl w:ilvl="6">
      <w:start w:val="1"/>
      <w:numFmt w:val="decimal"/>
      <w:isLgl/>
      <w:lvlText w:val="%1.%2.%3.%4.%5.%6.%7"/>
      <w:lvlJc w:val="left"/>
      <w:pPr>
        <w:tabs>
          <w:tab w:val="num" w:pos="1440"/>
        </w:tabs>
        <w:ind w:left="1440" w:hanging="1440"/>
      </w:pPr>
      <w:rPr>
        <w:rFonts w:hint="default"/>
        <w:b w:val="0"/>
      </w:rPr>
    </w:lvl>
    <w:lvl w:ilvl="7">
      <w:start w:val="1"/>
      <w:numFmt w:val="decimal"/>
      <w:isLgl/>
      <w:lvlText w:val="%1.%2.%3.%4.%5.%6.%7.%8"/>
      <w:lvlJc w:val="left"/>
      <w:pPr>
        <w:tabs>
          <w:tab w:val="num" w:pos="1800"/>
        </w:tabs>
        <w:ind w:left="1800" w:hanging="1800"/>
      </w:pPr>
      <w:rPr>
        <w:rFonts w:hint="default"/>
        <w:b w:val="0"/>
      </w:rPr>
    </w:lvl>
    <w:lvl w:ilvl="8">
      <w:start w:val="1"/>
      <w:numFmt w:val="decimal"/>
      <w:isLgl/>
      <w:lvlText w:val="%1.%2.%3.%4.%5.%6.%7.%8.%9"/>
      <w:lvlJc w:val="left"/>
      <w:pPr>
        <w:tabs>
          <w:tab w:val="num" w:pos="1800"/>
        </w:tabs>
        <w:ind w:left="1800" w:hanging="1800"/>
      </w:pPr>
      <w:rPr>
        <w:rFonts w:hint="default"/>
        <w:b w:val="0"/>
      </w:rPr>
    </w:lvl>
  </w:abstractNum>
  <w:abstractNum w:abstractNumId="33" w15:restartNumberingAfterBreak="0">
    <w:nsid w:val="5E3D1726"/>
    <w:multiLevelType w:val="multilevel"/>
    <w:tmpl w:val="78DC3458"/>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1000" w:hanging="432"/>
      </w:pPr>
      <w:rPr>
        <w:rFonts w:ascii="Arial" w:hAnsi="Arial" w:cs="Arial" w:hint="default"/>
        <w:b w:val="0"/>
        <w:sz w:val="22"/>
        <w:szCs w:val="22"/>
      </w:rPr>
    </w:lvl>
    <w:lvl w:ilvl="2">
      <w:start w:val="1"/>
      <w:numFmt w:val="lowerLetter"/>
      <w:lvlText w:val="(%3)"/>
      <w:lvlJc w:val="left"/>
      <w:pPr>
        <w:ind w:left="1224" w:hanging="504"/>
      </w:pPr>
      <w:rPr>
        <w:rFonts w:ascii="Arial" w:hAnsi="Arial" w:cs="Arial" w:hint="default"/>
        <w:b w:val="0"/>
        <w:sz w:val="22"/>
        <w:szCs w:val="22"/>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0A42DB9"/>
    <w:multiLevelType w:val="multilevel"/>
    <w:tmpl w:val="5DD2DFE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50F465A"/>
    <w:multiLevelType w:val="multilevel"/>
    <w:tmpl w:val="9CE6BC06"/>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1000" w:hanging="432"/>
      </w:pPr>
      <w:rPr>
        <w:rFonts w:ascii="Arial" w:hAnsi="Arial" w:cs="Arial" w:hint="default"/>
        <w:b w:val="0"/>
        <w:sz w:val="22"/>
        <w:szCs w:val="22"/>
      </w:rPr>
    </w:lvl>
    <w:lvl w:ilvl="2">
      <w:start w:val="1"/>
      <w:numFmt w:val="lowerLetter"/>
      <w:lvlText w:val="(%3)"/>
      <w:lvlJc w:val="left"/>
      <w:pPr>
        <w:ind w:left="1224" w:hanging="504"/>
      </w:pPr>
      <w:rPr>
        <w:rFonts w:ascii="Arial" w:hAnsi="Arial" w:cs="Arial" w:hint="default"/>
        <w:b w:val="0"/>
        <w:sz w:val="22"/>
        <w:szCs w:val="22"/>
      </w:rPr>
    </w:lvl>
    <w:lvl w:ilvl="3">
      <w:start w:val="1"/>
      <w:numFmt w:val="lowerLetter"/>
      <w:lvlText w:val="%4)"/>
      <w:lvlJc w:val="left"/>
      <w:pPr>
        <w:ind w:left="1728" w:hanging="648"/>
      </w:pPr>
      <w:rPr>
        <w:rFonts w:hint="default"/>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6B3F98"/>
    <w:multiLevelType w:val="multilevel"/>
    <w:tmpl w:val="A17EFE5E"/>
    <w:numStyleLink w:val="Lidl1"/>
  </w:abstractNum>
  <w:abstractNum w:abstractNumId="37" w15:restartNumberingAfterBreak="0">
    <w:nsid w:val="6B765FE2"/>
    <w:multiLevelType w:val="hybridMultilevel"/>
    <w:tmpl w:val="382E8B78"/>
    <w:lvl w:ilvl="0" w:tplc="86200244">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AF6F1A"/>
    <w:multiLevelType w:val="multilevel"/>
    <w:tmpl w:val="1D2ECE7C"/>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1000" w:hanging="432"/>
      </w:pPr>
      <w:rPr>
        <w:rFonts w:ascii="Arial" w:hAnsi="Arial" w:cs="Arial" w:hint="default"/>
        <w:b w:val="0"/>
        <w:sz w:val="22"/>
        <w:szCs w:val="22"/>
      </w:rPr>
    </w:lvl>
    <w:lvl w:ilvl="2">
      <w:start w:val="1"/>
      <w:numFmt w:val="lowerLetter"/>
      <w:lvlText w:val="(%3)"/>
      <w:lvlJc w:val="left"/>
      <w:pPr>
        <w:ind w:left="1224" w:hanging="504"/>
      </w:pPr>
      <w:rPr>
        <w:rFonts w:ascii="Arial" w:hAnsi="Arial" w:cs="Arial" w:hint="default"/>
        <w:b w:val="0"/>
        <w:sz w:val="22"/>
        <w:szCs w:val="22"/>
      </w:rPr>
    </w:lvl>
    <w:lvl w:ilvl="3">
      <w:start w:val="1"/>
      <w:numFmt w:val="lowerLetter"/>
      <w:lvlText w:val="%4)"/>
      <w:lvlJc w:val="left"/>
      <w:pPr>
        <w:ind w:left="1728" w:hanging="648"/>
      </w:pPr>
      <w:rPr>
        <w:rFonts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D0C247B"/>
    <w:multiLevelType w:val="multilevel"/>
    <w:tmpl w:val="F920DDBA"/>
    <w:lvl w:ilvl="0">
      <w:start w:val="1"/>
      <w:numFmt w:val="decimal"/>
      <w:pStyle w:val="Nadpis4"/>
      <w:lvlText w:val="%1"/>
      <w:lvlJc w:val="left"/>
      <w:pPr>
        <w:tabs>
          <w:tab w:val="num" w:pos="930"/>
        </w:tabs>
        <w:ind w:left="930" w:hanging="930"/>
      </w:pPr>
      <w:rPr>
        <w:rFonts w:hint="default"/>
      </w:rPr>
    </w:lvl>
    <w:lvl w:ilvl="1">
      <w:start w:val="6"/>
      <w:numFmt w:val="none"/>
      <w:lvlText w:val="1.1"/>
      <w:lvlJc w:val="left"/>
      <w:pPr>
        <w:tabs>
          <w:tab w:val="num" w:pos="930"/>
        </w:tabs>
        <w:ind w:left="930" w:hanging="930"/>
      </w:pPr>
      <w:rPr>
        <w:rFonts w:hint="default"/>
      </w:rPr>
    </w:lvl>
    <w:lvl w:ilvl="2">
      <w:start w:val="14"/>
      <w:numFmt w:val="none"/>
      <w:lvlText w:val="1.1.1"/>
      <w:lvlJc w:val="left"/>
      <w:pPr>
        <w:tabs>
          <w:tab w:val="num" w:pos="930"/>
        </w:tabs>
        <w:ind w:left="930" w:hanging="93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0CE5432"/>
    <w:multiLevelType w:val="multilevel"/>
    <w:tmpl w:val="B9F0C13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792" w:hanging="432"/>
      </w:pPr>
      <w:rPr>
        <w:rFonts w:ascii="Arial" w:hAnsi="Arial" w:cs="Arial" w:hint="default"/>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F1465A"/>
    <w:multiLevelType w:val="multilevel"/>
    <w:tmpl w:val="73168A2A"/>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1000" w:hanging="432"/>
      </w:pPr>
      <w:rPr>
        <w:rFonts w:ascii="Arial" w:hAnsi="Arial" w:cs="Arial" w:hint="default"/>
        <w:b w:val="0"/>
        <w:sz w:val="22"/>
        <w:szCs w:val="22"/>
      </w:rPr>
    </w:lvl>
    <w:lvl w:ilvl="2">
      <w:start w:val="1"/>
      <w:numFmt w:val="lowerLetter"/>
      <w:lvlText w:val="(%3)"/>
      <w:lvlJc w:val="left"/>
      <w:pPr>
        <w:ind w:left="1224" w:hanging="504"/>
      </w:pPr>
      <w:rPr>
        <w:rFonts w:ascii="Arial" w:hAnsi="Arial" w:cs="Arial" w:hint="default"/>
        <w:b w:val="0"/>
        <w:sz w:val="22"/>
        <w:szCs w:val="22"/>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973996"/>
    <w:multiLevelType w:val="hybridMultilevel"/>
    <w:tmpl w:val="DEC24C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5ED525E"/>
    <w:multiLevelType w:val="hybridMultilevel"/>
    <w:tmpl w:val="605053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8AD6697"/>
    <w:multiLevelType w:val="hybridMultilevel"/>
    <w:tmpl w:val="A07A1ADA"/>
    <w:lvl w:ilvl="0" w:tplc="C0588A2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9D3588B"/>
    <w:multiLevelType w:val="hybridMultilevel"/>
    <w:tmpl w:val="CC6858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83D2D"/>
    <w:multiLevelType w:val="hybridMultilevel"/>
    <w:tmpl w:val="117C20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B030238"/>
    <w:multiLevelType w:val="hybridMultilevel"/>
    <w:tmpl w:val="BB9610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DD40FCE"/>
    <w:multiLevelType w:val="multilevel"/>
    <w:tmpl w:val="410E0920"/>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1000" w:hanging="432"/>
      </w:pPr>
      <w:rPr>
        <w:rFonts w:ascii="Arial" w:hAnsi="Arial" w:cs="Arial" w:hint="default"/>
        <w:b w:val="0"/>
        <w:sz w:val="22"/>
        <w:szCs w:val="22"/>
      </w:rPr>
    </w:lvl>
    <w:lvl w:ilvl="2">
      <w:start w:val="1"/>
      <w:numFmt w:val="lowerLetter"/>
      <w:lvlText w:val="(%3)"/>
      <w:lvlJc w:val="left"/>
      <w:pPr>
        <w:ind w:left="1224" w:hanging="504"/>
      </w:pPr>
      <w:rPr>
        <w:rFonts w:ascii="Arial" w:hAnsi="Arial" w:cs="Arial" w:hint="default"/>
        <w:b w:val="0"/>
        <w:sz w:val="22"/>
        <w:szCs w:val="22"/>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18174838">
    <w:abstractNumId w:val="39"/>
  </w:num>
  <w:num w:numId="2" w16cid:durableId="548885623">
    <w:abstractNumId w:val="32"/>
  </w:num>
  <w:num w:numId="3" w16cid:durableId="518011763">
    <w:abstractNumId w:val="10"/>
  </w:num>
  <w:num w:numId="4" w16cid:durableId="1236815463">
    <w:abstractNumId w:val="1"/>
  </w:num>
  <w:num w:numId="5" w16cid:durableId="1137576281">
    <w:abstractNumId w:val="47"/>
  </w:num>
  <w:num w:numId="6" w16cid:durableId="363097518">
    <w:abstractNumId w:val="43"/>
  </w:num>
  <w:num w:numId="7" w16cid:durableId="965356784">
    <w:abstractNumId w:val="9"/>
  </w:num>
  <w:num w:numId="8" w16cid:durableId="421462572">
    <w:abstractNumId w:val="22"/>
  </w:num>
  <w:num w:numId="9" w16cid:durableId="1298605854">
    <w:abstractNumId w:val="28"/>
  </w:num>
  <w:num w:numId="10" w16cid:durableId="1073310258">
    <w:abstractNumId w:val="17"/>
  </w:num>
  <w:num w:numId="11" w16cid:durableId="1078212316">
    <w:abstractNumId w:val="6"/>
  </w:num>
  <w:num w:numId="12" w16cid:durableId="1370958224">
    <w:abstractNumId w:val="42"/>
  </w:num>
  <w:num w:numId="13" w16cid:durableId="1934242448">
    <w:abstractNumId w:val="45"/>
  </w:num>
  <w:num w:numId="14" w16cid:durableId="59251866">
    <w:abstractNumId w:val="23"/>
  </w:num>
  <w:num w:numId="15" w16cid:durableId="337541147">
    <w:abstractNumId w:val="26"/>
  </w:num>
  <w:num w:numId="16" w16cid:durableId="1132166774">
    <w:abstractNumId w:val="12"/>
  </w:num>
  <w:num w:numId="17" w16cid:durableId="423379353">
    <w:abstractNumId w:val="16"/>
  </w:num>
  <w:num w:numId="18" w16cid:durableId="457458380">
    <w:abstractNumId w:val="36"/>
    <w:lvlOverride w:ilvl="0">
      <w:lvl w:ilvl="0">
        <w:start w:val="1"/>
        <w:numFmt w:val="ordinal"/>
        <w:lvlText w:val="%1"/>
        <w:lvlJc w:val="left"/>
        <w:pPr>
          <w:ind w:left="1134" w:hanging="1134"/>
        </w:pPr>
        <w:rPr>
          <w:rFonts w:ascii="Arial" w:hAnsi="Arial" w:hint="default"/>
          <w:b/>
          <w:color w:val="auto"/>
          <w:sz w:val="22"/>
        </w:rPr>
      </w:lvl>
    </w:lvlOverride>
  </w:num>
  <w:num w:numId="19" w16cid:durableId="1909458370">
    <w:abstractNumId w:val="14"/>
  </w:num>
  <w:num w:numId="20" w16cid:durableId="1941328474">
    <w:abstractNumId w:val="48"/>
  </w:num>
  <w:num w:numId="21" w16cid:durableId="90245691">
    <w:abstractNumId w:val="25"/>
  </w:num>
  <w:num w:numId="22" w16cid:durableId="1692608013">
    <w:abstractNumId w:val="46"/>
  </w:num>
  <w:num w:numId="23" w16cid:durableId="42875847">
    <w:abstractNumId w:val="37"/>
  </w:num>
  <w:num w:numId="24" w16cid:durableId="600770211">
    <w:abstractNumId w:val="3"/>
  </w:num>
  <w:num w:numId="25" w16cid:durableId="805123359">
    <w:abstractNumId w:val="8"/>
  </w:num>
  <w:num w:numId="26" w16cid:durableId="1203329677">
    <w:abstractNumId w:val="29"/>
  </w:num>
  <w:num w:numId="27" w16cid:durableId="1829175563">
    <w:abstractNumId w:val="40"/>
  </w:num>
  <w:num w:numId="28" w16cid:durableId="1412922201">
    <w:abstractNumId w:val="27"/>
  </w:num>
  <w:num w:numId="29" w16cid:durableId="1975451796">
    <w:abstractNumId w:val="13"/>
  </w:num>
  <w:num w:numId="30" w16cid:durableId="976644953">
    <w:abstractNumId w:val="44"/>
  </w:num>
  <w:num w:numId="31" w16cid:durableId="446461916">
    <w:abstractNumId w:val="15"/>
  </w:num>
  <w:num w:numId="32" w16cid:durableId="1568221830">
    <w:abstractNumId w:val="20"/>
  </w:num>
  <w:num w:numId="33" w16cid:durableId="702942102">
    <w:abstractNumId w:val="19"/>
  </w:num>
  <w:num w:numId="34" w16cid:durableId="850989777">
    <w:abstractNumId w:val="30"/>
  </w:num>
  <w:num w:numId="35" w16cid:durableId="1495603226">
    <w:abstractNumId w:val="21"/>
  </w:num>
  <w:num w:numId="36" w16cid:durableId="1643731249">
    <w:abstractNumId w:val="18"/>
  </w:num>
  <w:num w:numId="37" w16cid:durableId="1925190100">
    <w:abstractNumId w:val="34"/>
  </w:num>
  <w:num w:numId="38" w16cid:durableId="2048599417">
    <w:abstractNumId w:val="0"/>
  </w:num>
  <w:num w:numId="39" w16cid:durableId="97146702">
    <w:abstractNumId w:val="5"/>
  </w:num>
  <w:num w:numId="40" w16cid:durableId="399333425">
    <w:abstractNumId w:val="33"/>
  </w:num>
  <w:num w:numId="41" w16cid:durableId="515969698">
    <w:abstractNumId w:val="7"/>
  </w:num>
  <w:num w:numId="42" w16cid:durableId="280917476">
    <w:abstractNumId w:val="2"/>
  </w:num>
  <w:num w:numId="43" w16cid:durableId="1003970602">
    <w:abstractNumId w:val="31"/>
  </w:num>
  <w:num w:numId="44" w16cid:durableId="1729957916">
    <w:abstractNumId w:val="4"/>
  </w:num>
  <w:num w:numId="45" w16cid:durableId="1439444900">
    <w:abstractNumId w:val="35"/>
  </w:num>
  <w:num w:numId="46" w16cid:durableId="1075393552">
    <w:abstractNumId w:val="38"/>
  </w:num>
  <w:num w:numId="47" w16cid:durableId="956453421">
    <w:abstractNumId w:val="41"/>
  </w:num>
  <w:num w:numId="48" w16cid:durableId="217086749">
    <w:abstractNumId w:val="32"/>
  </w:num>
  <w:num w:numId="49" w16cid:durableId="1639409340">
    <w:abstractNumId w:val="24"/>
  </w:num>
  <w:num w:numId="50" w16cid:durableId="1360858831">
    <w:abstractNumId w:val="32"/>
  </w:num>
  <w:num w:numId="51" w16cid:durableId="100804479">
    <w:abstractNumId w:val="32"/>
  </w:num>
  <w:num w:numId="52" w16cid:durableId="2017687616">
    <w:abstractNumId w:val="32"/>
  </w:num>
  <w:num w:numId="53" w16cid:durableId="216167792">
    <w:abstractNumId w:val="32"/>
  </w:num>
  <w:num w:numId="54" w16cid:durableId="245068048">
    <w:abstractNumId w:val="32"/>
  </w:num>
  <w:num w:numId="55" w16cid:durableId="1173909642">
    <w:abstractNumId w:val="11"/>
  </w:num>
  <w:num w:numId="56" w16cid:durableId="271088285">
    <w:abstractNumId w:val="32"/>
  </w:num>
  <w:num w:numId="57" w16cid:durableId="792597678">
    <w:abstractNumId w:val="32"/>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ašátková Lenka">
    <w15:presenceInfo w15:providerId="AD" w15:userId="S::lenka.vasatkova@suspk.cz::8c40c792-7e63-4fd7-a1cf-2ddf2c0ddae3"/>
  </w15:person>
  <w15:person w15:author="Miroslav Bartos (Miroslav Bartoš)">
    <w15:presenceInfo w15:providerId="AD" w15:userId="S::Miroslav.Bartos@lidl.cz::fbb37027-b158-416f-bbdb-6ea4aa0d9f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B41"/>
    <w:rsid w:val="00000307"/>
    <w:rsid w:val="000015C4"/>
    <w:rsid w:val="000023B6"/>
    <w:rsid w:val="00004E08"/>
    <w:rsid w:val="00012C4B"/>
    <w:rsid w:val="0001574B"/>
    <w:rsid w:val="000247D5"/>
    <w:rsid w:val="00024ABA"/>
    <w:rsid w:val="000273F5"/>
    <w:rsid w:val="00030428"/>
    <w:rsid w:val="00031FCC"/>
    <w:rsid w:val="00032806"/>
    <w:rsid w:val="0003437A"/>
    <w:rsid w:val="00034BAF"/>
    <w:rsid w:val="00037788"/>
    <w:rsid w:val="000437BD"/>
    <w:rsid w:val="00045095"/>
    <w:rsid w:val="00053456"/>
    <w:rsid w:val="00054858"/>
    <w:rsid w:val="000559EE"/>
    <w:rsid w:val="00055ACD"/>
    <w:rsid w:val="00060DBE"/>
    <w:rsid w:val="00065E55"/>
    <w:rsid w:val="00067ABE"/>
    <w:rsid w:val="0007168F"/>
    <w:rsid w:val="000815F1"/>
    <w:rsid w:val="000833E8"/>
    <w:rsid w:val="000A3775"/>
    <w:rsid w:val="000A42D4"/>
    <w:rsid w:val="000A527A"/>
    <w:rsid w:val="000B021C"/>
    <w:rsid w:val="000B27CE"/>
    <w:rsid w:val="000B5208"/>
    <w:rsid w:val="000C3A29"/>
    <w:rsid w:val="000C73E1"/>
    <w:rsid w:val="000D2D9B"/>
    <w:rsid w:val="000D2DCD"/>
    <w:rsid w:val="000D3769"/>
    <w:rsid w:val="000E2225"/>
    <w:rsid w:val="000F2636"/>
    <w:rsid w:val="000F2BB4"/>
    <w:rsid w:val="000F4FF7"/>
    <w:rsid w:val="000F5289"/>
    <w:rsid w:val="001013AC"/>
    <w:rsid w:val="00104D83"/>
    <w:rsid w:val="001057E4"/>
    <w:rsid w:val="00107E45"/>
    <w:rsid w:val="001164CE"/>
    <w:rsid w:val="00123DBE"/>
    <w:rsid w:val="001276BB"/>
    <w:rsid w:val="0016431B"/>
    <w:rsid w:val="001647F8"/>
    <w:rsid w:val="00164CCA"/>
    <w:rsid w:val="001654D9"/>
    <w:rsid w:val="001869F3"/>
    <w:rsid w:val="00197658"/>
    <w:rsid w:val="001A008B"/>
    <w:rsid w:val="001A0218"/>
    <w:rsid w:val="001A2259"/>
    <w:rsid w:val="001A2937"/>
    <w:rsid w:val="001A2A19"/>
    <w:rsid w:val="001B0E31"/>
    <w:rsid w:val="001C78CC"/>
    <w:rsid w:val="001C7A91"/>
    <w:rsid w:val="001E6AAE"/>
    <w:rsid w:val="001F45E0"/>
    <w:rsid w:val="001F54F2"/>
    <w:rsid w:val="001F7434"/>
    <w:rsid w:val="001F780B"/>
    <w:rsid w:val="00202624"/>
    <w:rsid w:val="0020377A"/>
    <w:rsid w:val="00204C7D"/>
    <w:rsid w:val="00205511"/>
    <w:rsid w:val="00212E09"/>
    <w:rsid w:val="002202EE"/>
    <w:rsid w:val="0022197B"/>
    <w:rsid w:val="00222242"/>
    <w:rsid w:val="00230085"/>
    <w:rsid w:val="00230606"/>
    <w:rsid w:val="00234BEC"/>
    <w:rsid w:val="002372A5"/>
    <w:rsid w:val="0024390D"/>
    <w:rsid w:val="00254259"/>
    <w:rsid w:val="002563AF"/>
    <w:rsid w:val="00264A29"/>
    <w:rsid w:val="0027461D"/>
    <w:rsid w:val="002801AB"/>
    <w:rsid w:val="0028380B"/>
    <w:rsid w:val="00286302"/>
    <w:rsid w:val="00286B0C"/>
    <w:rsid w:val="002911EB"/>
    <w:rsid w:val="002948D4"/>
    <w:rsid w:val="00297334"/>
    <w:rsid w:val="002A2EC9"/>
    <w:rsid w:val="002B0601"/>
    <w:rsid w:val="002B370A"/>
    <w:rsid w:val="002B72E2"/>
    <w:rsid w:val="002C4EF1"/>
    <w:rsid w:val="002D291D"/>
    <w:rsid w:val="002D4AA5"/>
    <w:rsid w:val="002D4B0B"/>
    <w:rsid w:val="002E01AD"/>
    <w:rsid w:val="002E2BC9"/>
    <w:rsid w:val="002E383E"/>
    <w:rsid w:val="002E77D5"/>
    <w:rsid w:val="002F4487"/>
    <w:rsid w:val="002F468F"/>
    <w:rsid w:val="00310ED5"/>
    <w:rsid w:val="00315122"/>
    <w:rsid w:val="00317701"/>
    <w:rsid w:val="00321972"/>
    <w:rsid w:val="00330871"/>
    <w:rsid w:val="00333A69"/>
    <w:rsid w:val="00336929"/>
    <w:rsid w:val="00342775"/>
    <w:rsid w:val="0034316E"/>
    <w:rsid w:val="00347E2C"/>
    <w:rsid w:val="003538D2"/>
    <w:rsid w:val="0036316E"/>
    <w:rsid w:val="003720FB"/>
    <w:rsid w:val="003739FA"/>
    <w:rsid w:val="00383908"/>
    <w:rsid w:val="00390220"/>
    <w:rsid w:val="00392F5A"/>
    <w:rsid w:val="003B5360"/>
    <w:rsid w:val="003B74FE"/>
    <w:rsid w:val="003C2CFA"/>
    <w:rsid w:val="003D3118"/>
    <w:rsid w:val="003F364B"/>
    <w:rsid w:val="004029E7"/>
    <w:rsid w:val="00403495"/>
    <w:rsid w:val="00403F31"/>
    <w:rsid w:val="0040492A"/>
    <w:rsid w:val="00410588"/>
    <w:rsid w:val="00410C3A"/>
    <w:rsid w:val="0041746E"/>
    <w:rsid w:val="00417C46"/>
    <w:rsid w:val="00431E13"/>
    <w:rsid w:val="00433BC0"/>
    <w:rsid w:val="00454E7C"/>
    <w:rsid w:val="00457BBA"/>
    <w:rsid w:val="00460E1F"/>
    <w:rsid w:val="004618B4"/>
    <w:rsid w:val="00462781"/>
    <w:rsid w:val="0046557C"/>
    <w:rsid w:val="00465C57"/>
    <w:rsid w:val="00473834"/>
    <w:rsid w:val="004827D6"/>
    <w:rsid w:val="0049000E"/>
    <w:rsid w:val="004A016B"/>
    <w:rsid w:val="004A391A"/>
    <w:rsid w:val="004A5395"/>
    <w:rsid w:val="004A6A20"/>
    <w:rsid w:val="004C0900"/>
    <w:rsid w:val="004C39E0"/>
    <w:rsid w:val="004E53A4"/>
    <w:rsid w:val="004F287B"/>
    <w:rsid w:val="004F6257"/>
    <w:rsid w:val="004F690B"/>
    <w:rsid w:val="0050034D"/>
    <w:rsid w:val="00502B80"/>
    <w:rsid w:val="005035E0"/>
    <w:rsid w:val="00505675"/>
    <w:rsid w:val="005174B2"/>
    <w:rsid w:val="005241F4"/>
    <w:rsid w:val="00526198"/>
    <w:rsid w:val="0053166A"/>
    <w:rsid w:val="00532A2C"/>
    <w:rsid w:val="00545E14"/>
    <w:rsid w:val="00555C73"/>
    <w:rsid w:val="00556D20"/>
    <w:rsid w:val="00561339"/>
    <w:rsid w:val="00562245"/>
    <w:rsid w:val="0056493C"/>
    <w:rsid w:val="005657E5"/>
    <w:rsid w:val="0058063D"/>
    <w:rsid w:val="00582415"/>
    <w:rsid w:val="00590F97"/>
    <w:rsid w:val="00592243"/>
    <w:rsid w:val="00592574"/>
    <w:rsid w:val="00592768"/>
    <w:rsid w:val="00595C97"/>
    <w:rsid w:val="00595EAF"/>
    <w:rsid w:val="005B162A"/>
    <w:rsid w:val="005B1899"/>
    <w:rsid w:val="005B3B66"/>
    <w:rsid w:val="005B43A3"/>
    <w:rsid w:val="005C0276"/>
    <w:rsid w:val="005C07F5"/>
    <w:rsid w:val="005C52A1"/>
    <w:rsid w:val="005C7D73"/>
    <w:rsid w:val="005D552A"/>
    <w:rsid w:val="005D5D36"/>
    <w:rsid w:val="005E7BDC"/>
    <w:rsid w:val="005F15F5"/>
    <w:rsid w:val="00603FB0"/>
    <w:rsid w:val="0060510C"/>
    <w:rsid w:val="006122B2"/>
    <w:rsid w:val="00617583"/>
    <w:rsid w:val="00623747"/>
    <w:rsid w:val="00653176"/>
    <w:rsid w:val="00655527"/>
    <w:rsid w:val="00655C1F"/>
    <w:rsid w:val="00657E0F"/>
    <w:rsid w:val="00661695"/>
    <w:rsid w:val="00665A6B"/>
    <w:rsid w:val="006673CB"/>
    <w:rsid w:val="0067011A"/>
    <w:rsid w:val="00674CB8"/>
    <w:rsid w:val="00681D26"/>
    <w:rsid w:val="00683F03"/>
    <w:rsid w:val="006934C1"/>
    <w:rsid w:val="006A15B3"/>
    <w:rsid w:val="006A2288"/>
    <w:rsid w:val="006A73F4"/>
    <w:rsid w:val="006B2C8A"/>
    <w:rsid w:val="006B7654"/>
    <w:rsid w:val="006C1941"/>
    <w:rsid w:val="006D0E68"/>
    <w:rsid w:val="006D0F47"/>
    <w:rsid w:val="006D15C0"/>
    <w:rsid w:val="006D1A63"/>
    <w:rsid w:val="006D785B"/>
    <w:rsid w:val="006D7EBE"/>
    <w:rsid w:val="006F082E"/>
    <w:rsid w:val="006F7C7A"/>
    <w:rsid w:val="00703354"/>
    <w:rsid w:val="00703777"/>
    <w:rsid w:val="00710BE9"/>
    <w:rsid w:val="00713CE3"/>
    <w:rsid w:val="00717F0E"/>
    <w:rsid w:val="00720E98"/>
    <w:rsid w:val="00722637"/>
    <w:rsid w:val="0072468B"/>
    <w:rsid w:val="00725E42"/>
    <w:rsid w:val="00734575"/>
    <w:rsid w:val="00736934"/>
    <w:rsid w:val="00741540"/>
    <w:rsid w:val="00742CB3"/>
    <w:rsid w:val="00754E44"/>
    <w:rsid w:val="007572F1"/>
    <w:rsid w:val="00757898"/>
    <w:rsid w:val="007579CF"/>
    <w:rsid w:val="00760B95"/>
    <w:rsid w:val="007677F0"/>
    <w:rsid w:val="00770531"/>
    <w:rsid w:val="00773A1A"/>
    <w:rsid w:val="007754E2"/>
    <w:rsid w:val="00775DD6"/>
    <w:rsid w:val="00776C88"/>
    <w:rsid w:val="007821B5"/>
    <w:rsid w:val="0079127C"/>
    <w:rsid w:val="007935F9"/>
    <w:rsid w:val="00793BB7"/>
    <w:rsid w:val="007A15A3"/>
    <w:rsid w:val="007A5881"/>
    <w:rsid w:val="007A7907"/>
    <w:rsid w:val="007B204D"/>
    <w:rsid w:val="007C3361"/>
    <w:rsid w:val="007C41E3"/>
    <w:rsid w:val="007C495C"/>
    <w:rsid w:val="007D5316"/>
    <w:rsid w:val="007E7B01"/>
    <w:rsid w:val="007F4676"/>
    <w:rsid w:val="007F7BE8"/>
    <w:rsid w:val="008042B5"/>
    <w:rsid w:val="0080729F"/>
    <w:rsid w:val="00823275"/>
    <w:rsid w:val="00827051"/>
    <w:rsid w:val="0083439B"/>
    <w:rsid w:val="008424A6"/>
    <w:rsid w:val="00842951"/>
    <w:rsid w:val="00845726"/>
    <w:rsid w:val="00845A71"/>
    <w:rsid w:val="008469CF"/>
    <w:rsid w:val="008504A8"/>
    <w:rsid w:val="00851083"/>
    <w:rsid w:val="00852547"/>
    <w:rsid w:val="00854BEB"/>
    <w:rsid w:val="008619DE"/>
    <w:rsid w:val="00863342"/>
    <w:rsid w:val="00880846"/>
    <w:rsid w:val="0089335A"/>
    <w:rsid w:val="00893758"/>
    <w:rsid w:val="008A1FF9"/>
    <w:rsid w:val="008A318B"/>
    <w:rsid w:val="008B3695"/>
    <w:rsid w:val="008B37FA"/>
    <w:rsid w:val="008D074D"/>
    <w:rsid w:val="008D6FE0"/>
    <w:rsid w:val="008E0271"/>
    <w:rsid w:val="008E371F"/>
    <w:rsid w:val="008E3FA8"/>
    <w:rsid w:val="008E62C1"/>
    <w:rsid w:val="008F4E6E"/>
    <w:rsid w:val="00902CD8"/>
    <w:rsid w:val="00910050"/>
    <w:rsid w:val="00911DF6"/>
    <w:rsid w:val="009139C3"/>
    <w:rsid w:val="00915369"/>
    <w:rsid w:val="00921D32"/>
    <w:rsid w:val="0093322E"/>
    <w:rsid w:val="009346E4"/>
    <w:rsid w:val="00935404"/>
    <w:rsid w:val="0094170F"/>
    <w:rsid w:val="00941CEC"/>
    <w:rsid w:val="009517B7"/>
    <w:rsid w:val="00952546"/>
    <w:rsid w:val="00952DFF"/>
    <w:rsid w:val="00956C77"/>
    <w:rsid w:val="00957E99"/>
    <w:rsid w:val="009639F8"/>
    <w:rsid w:val="0096521E"/>
    <w:rsid w:val="0097169B"/>
    <w:rsid w:val="00983EA5"/>
    <w:rsid w:val="00984C29"/>
    <w:rsid w:val="00984D99"/>
    <w:rsid w:val="00994FD4"/>
    <w:rsid w:val="009A14ED"/>
    <w:rsid w:val="009A534E"/>
    <w:rsid w:val="009B2EEF"/>
    <w:rsid w:val="009B48BB"/>
    <w:rsid w:val="009B7496"/>
    <w:rsid w:val="009C36CA"/>
    <w:rsid w:val="009C4F9C"/>
    <w:rsid w:val="009E0F6C"/>
    <w:rsid w:val="009E2981"/>
    <w:rsid w:val="009F22CA"/>
    <w:rsid w:val="009F75A3"/>
    <w:rsid w:val="00A00729"/>
    <w:rsid w:val="00A0266A"/>
    <w:rsid w:val="00A028A7"/>
    <w:rsid w:val="00A02FCD"/>
    <w:rsid w:val="00A047B1"/>
    <w:rsid w:val="00A06298"/>
    <w:rsid w:val="00A20F35"/>
    <w:rsid w:val="00A2268B"/>
    <w:rsid w:val="00A3779D"/>
    <w:rsid w:val="00A413A9"/>
    <w:rsid w:val="00A45D14"/>
    <w:rsid w:val="00A50BB1"/>
    <w:rsid w:val="00A512DC"/>
    <w:rsid w:val="00A51F29"/>
    <w:rsid w:val="00A53D24"/>
    <w:rsid w:val="00A57A97"/>
    <w:rsid w:val="00A63AAA"/>
    <w:rsid w:val="00A7052D"/>
    <w:rsid w:val="00A70C0B"/>
    <w:rsid w:val="00A72A92"/>
    <w:rsid w:val="00A74A8D"/>
    <w:rsid w:val="00A817A9"/>
    <w:rsid w:val="00A84ED3"/>
    <w:rsid w:val="00A90064"/>
    <w:rsid w:val="00A9691D"/>
    <w:rsid w:val="00AA2671"/>
    <w:rsid w:val="00AB03F3"/>
    <w:rsid w:val="00AB23E0"/>
    <w:rsid w:val="00AC5AD0"/>
    <w:rsid w:val="00AD4F26"/>
    <w:rsid w:val="00AE021F"/>
    <w:rsid w:val="00AE0965"/>
    <w:rsid w:val="00AF3571"/>
    <w:rsid w:val="00AF4BA9"/>
    <w:rsid w:val="00AF4CA8"/>
    <w:rsid w:val="00AF5092"/>
    <w:rsid w:val="00B02BD9"/>
    <w:rsid w:val="00B04988"/>
    <w:rsid w:val="00B04B41"/>
    <w:rsid w:val="00B20520"/>
    <w:rsid w:val="00B20959"/>
    <w:rsid w:val="00B23CA9"/>
    <w:rsid w:val="00B24ECE"/>
    <w:rsid w:val="00B265FB"/>
    <w:rsid w:val="00B27EA8"/>
    <w:rsid w:val="00B32F58"/>
    <w:rsid w:val="00B35A6C"/>
    <w:rsid w:val="00B35D7A"/>
    <w:rsid w:val="00B568DF"/>
    <w:rsid w:val="00B57A70"/>
    <w:rsid w:val="00B60658"/>
    <w:rsid w:val="00B76C2C"/>
    <w:rsid w:val="00B86F87"/>
    <w:rsid w:val="00B87CEA"/>
    <w:rsid w:val="00B92A9E"/>
    <w:rsid w:val="00B949C0"/>
    <w:rsid w:val="00B94E98"/>
    <w:rsid w:val="00B960BC"/>
    <w:rsid w:val="00BA42DF"/>
    <w:rsid w:val="00BB1A75"/>
    <w:rsid w:val="00BB4519"/>
    <w:rsid w:val="00BC3245"/>
    <w:rsid w:val="00BC549D"/>
    <w:rsid w:val="00BC5531"/>
    <w:rsid w:val="00BC6031"/>
    <w:rsid w:val="00BD17B6"/>
    <w:rsid w:val="00BE1862"/>
    <w:rsid w:val="00BE6628"/>
    <w:rsid w:val="00BE6804"/>
    <w:rsid w:val="00BF5045"/>
    <w:rsid w:val="00BF5A78"/>
    <w:rsid w:val="00C06038"/>
    <w:rsid w:val="00C10E47"/>
    <w:rsid w:val="00C16C69"/>
    <w:rsid w:val="00C1755B"/>
    <w:rsid w:val="00C26E9F"/>
    <w:rsid w:val="00C47E49"/>
    <w:rsid w:val="00C50017"/>
    <w:rsid w:val="00C56D65"/>
    <w:rsid w:val="00C618F4"/>
    <w:rsid w:val="00C753F5"/>
    <w:rsid w:val="00C848A1"/>
    <w:rsid w:val="00C84A8B"/>
    <w:rsid w:val="00C85574"/>
    <w:rsid w:val="00C869C0"/>
    <w:rsid w:val="00C86BE5"/>
    <w:rsid w:val="00CA3F01"/>
    <w:rsid w:val="00CA5CD3"/>
    <w:rsid w:val="00CA6CF3"/>
    <w:rsid w:val="00CB1720"/>
    <w:rsid w:val="00CB36AF"/>
    <w:rsid w:val="00CB66F1"/>
    <w:rsid w:val="00CB6D12"/>
    <w:rsid w:val="00CC1F92"/>
    <w:rsid w:val="00CC7204"/>
    <w:rsid w:val="00CC733B"/>
    <w:rsid w:val="00CD101F"/>
    <w:rsid w:val="00CD3B94"/>
    <w:rsid w:val="00CD41CF"/>
    <w:rsid w:val="00CD78ED"/>
    <w:rsid w:val="00CE56A2"/>
    <w:rsid w:val="00CF203A"/>
    <w:rsid w:val="00CF2198"/>
    <w:rsid w:val="00D104DB"/>
    <w:rsid w:val="00D133C8"/>
    <w:rsid w:val="00D151F6"/>
    <w:rsid w:val="00D309D6"/>
    <w:rsid w:val="00D31098"/>
    <w:rsid w:val="00D314EA"/>
    <w:rsid w:val="00D32847"/>
    <w:rsid w:val="00D33F64"/>
    <w:rsid w:val="00D36C04"/>
    <w:rsid w:val="00D40CDE"/>
    <w:rsid w:val="00D40FB1"/>
    <w:rsid w:val="00D43797"/>
    <w:rsid w:val="00D51F95"/>
    <w:rsid w:val="00D56FD8"/>
    <w:rsid w:val="00D60010"/>
    <w:rsid w:val="00D626DB"/>
    <w:rsid w:val="00D669F8"/>
    <w:rsid w:val="00D70395"/>
    <w:rsid w:val="00D7066F"/>
    <w:rsid w:val="00D76B05"/>
    <w:rsid w:val="00D76C8C"/>
    <w:rsid w:val="00D81313"/>
    <w:rsid w:val="00D927BB"/>
    <w:rsid w:val="00D95075"/>
    <w:rsid w:val="00D964E5"/>
    <w:rsid w:val="00D97BF5"/>
    <w:rsid w:val="00DA5D47"/>
    <w:rsid w:val="00DA5F84"/>
    <w:rsid w:val="00DA6437"/>
    <w:rsid w:val="00DB53B4"/>
    <w:rsid w:val="00DF5825"/>
    <w:rsid w:val="00E03EB1"/>
    <w:rsid w:val="00E07B81"/>
    <w:rsid w:val="00E11342"/>
    <w:rsid w:val="00E1190B"/>
    <w:rsid w:val="00E15060"/>
    <w:rsid w:val="00E27B18"/>
    <w:rsid w:val="00E32AA2"/>
    <w:rsid w:val="00E3407D"/>
    <w:rsid w:val="00E3537A"/>
    <w:rsid w:val="00E35800"/>
    <w:rsid w:val="00E37E47"/>
    <w:rsid w:val="00E400DA"/>
    <w:rsid w:val="00E5032B"/>
    <w:rsid w:val="00E54FC8"/>
    <w:rsid w:val="00E61665"/>
    <w:rsid w:val="00E63108"/>
    <w:rsid w:val="00E73113"/>
    <w:rsid w:val="00E77C26"/>
    <w:rsid w:val="00E8537D"/>
    <w:rsid w:val="00E8716E"/>
    <w:rsid w:val="00E872CA"/>
    <w:rsid w:val="00EA4EE4"/>
    <w:rsid w:val="00EB48D8"/>
    <w:rsid w:val="00EE01EA"/>
    <w:rsid w:val="00EE17E1"/>
    <w:rsid w:val="00EE2B70"/>
    <w:rsid w:val="00EE40BD"/>
    <w:rsid w:val="00EF222F"/>
    <w:rsid w:val="00F00C0B"/>
    <w:rsid w:val="00F018DF"/>
    <w:rsid w:val="00F05763"/>
    <w:rsid w:val="00F078B1"/>
    <w:rsid w:val="00F10234"/>
    <w:rsid w:val="00F21515"/>
    <w:rsid w:val="00F30E3E"/>
    <w:rsid w:val="00F339DF"/>
    <w:rsid w:val="00F33E92"/>
    <w:rsid w:val="00F370B4"/>
    <w:rsid w:val="00F37699"/>
    <w:rsid w:val="00F52E69"/>
    <w:rsid w:val="00F53AD8"/>
    <w:rsid w:val="00F55952"/>
    <w:rsid w:val="00F568DF"/>
    <w:rsid w:val="00F56D04"/>
    <w:rsid w:val="00F66D46"/>
    <w:rsid w:val="00F67356"/>
    <w:rsid w:val="00F77747"/>
    <w:rsid w:val="00F81009"/>
    <w:rsid w:val="00F91D07"/>
    <w:rsid w:val="00F93B56"/>
    <w:rsid w:val="00FA1029"/>
    <w:rsid w:val="00FA45A5"/>
    <w:rsid w:val="00FB0DF8"/>
    <w:rsid w:val="00FB254A"/>
    <w:rsid w:val="00FB326B"/>
    <w:rsid w:val="00FB5569"/>
    <w:rsid w:val="00FC1358"/>
    <w:rsid w:val="00FD031B"/>
    <w:rsid w:val="00FD30E7"/>
    <w:rsid w:val="00FE1166"/>
    <w:rsid w:val="00FE51E8"/>
    <w:rsid w:val="00FF074B"/>
    <w:rsid w:val="00FF3BD5"/>
  </w:rsids>
  <m:mathPr>
    <m:mathFont m:val="Cambria Math"/>
    <m:brkBin m:val="before"/>
    <m:brkBinSub m:val="--"/>
    <m:smallFrac m:val="0"/>
    <m:dispDef/>
    <m:lMargin m:val="0"/>
    <m:rMargin m:val="0"/>
    <m:defJc m:val="centerGroup"/>
    <m:wrapIndent m:val="1440"/>
    <m:intLim m:val="subSup"/>
    <m:naryLim m:val="undOvr"/>
  </m:mathPr>
  <w:themeFontLang w:val="cs-CZ"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15C986"/>
  <w15:docId w15:val="{456AB571-E654-4908-A86F-2DE2D998D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B24ECE"/>
    <w:rPr>
      <w:rFonts w:ascii="Arial" w:hAnsi="Arial" w:cs="Arial"/>
      <w:sz w:val="24"/>
    </w:rPr>
  </w:style>
  <w:style w:type="paragraph" w:styleId="Nadpis1">
    <w:name w:val="heading 1"/>
    <w:aliases w:val="Nadpis"/>
    <w:basedOn w:val="Normln"/>
    <w:next w:val="Normln"/>
    <w:link w:val="Nadpis1Char"/>
    <w:uiPriority w:val="9"/>
    <w:qFormat/>
    <w:rsid w:val="00B24ECE"/>
    <w:pPr>
      <w:keepNext/>
      <w:jc w:val="center"/>
      <w:outlineLvl w:val="0"/>
    </w:pPr>
    <w:rPr>
      <w:b/>
      <w:bCs/>
      <w:sz w:val="32"/>
    </w:rPr>
  </w:style>
  <w:style w:type="paragraph" w:styleId="Nadpis2">
    <w:name w:val="heading 2"/>
    <w:aliases w:val="Subtitle"/>
    <w:basedOn w:val="Normln"/>
    <w:next w:val="Normln"/>
    <w:link w:val="Nadpis2Char"/>
    <w:uiPriority w:val="9"/>
    <w:qFormat/>
    <w:rsid w:val="00B24ECE"/>
    <w:pPr>
      <w:keepNext/>
      <w:jc w:val="center"/>
      <w:outlineLvl w:val="1"/>
    </w:pPr>
    <w:rPr>
      <w:b/>
      <w:bCs/>
      <w:sz w:val="28"/>
    </w:rPr>
  </w:style>
  <w:style w:type="paragraph" w:styleId="Nadpis3">
    <w:name w:val="heading 3"/>
    <w:aliases w:val="Kurzíva"/>
    <w:basedOn w:val="Normln"/>
    <w:next w:val="Normln"/>
    <w:link w:val="Nadpis3Char"/>
    <w:uiPriority w:val="9"/>
    <w:qFormat/>
    <w:rsid w:val="00B24ECE"/>
    <w:pPr>
      <w:keepNext/>
      <w:outlineLvl w:val="2"/>
    </w:pPr>
    <w:rPr>
      <w:b/>
      <w:bCs/>
    </w:rPr>
  </w:style>
  <w:style w:type="paragraph" w:styleId="Nadpis4">
    <w:name w:val="heading 4"/>
    <w:basedOn w:val="Normln"/>
    <w:next w:val="Normln"/>
    <w:rsid w:val="00B24ECE"/>
    <w:pPr>
      <w:keepNext/>
      <w:numPr>
        <w:numId w:val="1"/>
      </w:numPr>
      <w:outlineLvl w:val="3"/>
    </w:pPr>
    <w:rPr>
      <w:b/>
      <w:bCs/>
    </w:rPr>
  </w:style>
  <w:style w:type="paragraph" w:styleId="Nadpis5">
    <w:name w:val="heading 5"/>
    <w:basedOn w:val="Normln"/>
    <w:next w:val="Normln"/>
    <w:rsid w:val="00B24ECE"/>
    <w:pPr>
      <w:keepNext/>
      <w:ind w:left="708"/>
      <w:outlineLvl w:val="4"/>
    </w:pPr>
    <w:rPr>
      <w:b/>
      <w:bCs/>
    </w:rPr>
  </w:style>
  <w:style w:type="paragraph" w:styleId="Nadpis6">
    <w:name w:val="heading 6"/>
    <w:basedOn w:val="Normln"/>
    <w:next w:val="Normln"/>
    <w:rsid w:val="00B24ECE"/>
    <w:pPr>
      <w:keepNext/>
      <w:ind w:left="1050"/>
      <w:outlineLvl w:val="5"/>
    </w:pPr>
    <w:rPr>
      <w:b/>
      <w:bCs/>
    </w:rPr>
  </w:style>
  <w:style w:type="paragraph" w:styleId="Nadpis7">
    <w:name w:val="heading 7"/>
    <w:basedOn w:val="Normln"/>
    <w:next w:val="Normln"/>
    <w:rsid w:val="00B24ECE"/>
    <w:pPr>
      <w:keepNext/>
      <w:ind w:left="851" w:hanging="851"/>
      <w:outlineLvl w:val="6"/>
    </w:pPr>
    <w:rPr>
      <w:b/>
    </w:rPr>
  </w:style>
  <w:style w:type="paragraph" w:styleId="Nadpis8">
    <w:name w:val="heading 8"/>
    <w:basedOn w:val="Normln"/>
    <w:next w:val="Normln"/>
    <w:rsid w:val="00B24ECE"/>
    <w:pPr>
      <w:keepNext/>
      <w:jc w:val="both"/>
      <w:outlineLvl w:val="7"/>
    </w:pPr>
    <w:rPr>
      <w:b/>
      <w:sz w:val="28"/>
    </w:rPr>
  </w:style>
  <w:style w:type="paragraph" w:styleId="Nadpis9">
    <w:name w:val="heading 9"/>
    <w:basedOn w:val="Normln"/>
    <w:next w:val="Normln"/>
    <w:rsid w:val="00B24ECE"/>
    <w:pPr>
      <w:keepNext/>
      <w:ind w:right="-18"/>
      <w:outlineLvl w:val="8"/>
    </w:pPr>
    <w:rPr>
      <w:b/>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B24ECE"/>
    <w:rPr>
      <w:b/>
      <w:bCs/>
    </w:rPr>
  </w:style>
  <w:style w:type="paragraph" w:styleId="Zkladntextodsazen">
    <w:name w:val="Body Text Indent"/>
    <w:basedOn w:val="Normln"/>
    <w:semiHidden/>
    <w:rsid w:val="00B24ECE"/>
    <w:pPr>
      <w:ind w:left="525"/>
    </w:pPr>
  </w:style>
  <w:style w:type="paragraph" w:styleId="Zkladntextodsazen2">
    <w:name w:val="Body Text Indent 2"/>
    <w:basedOn w:val="Normln"/>
    <w:semiHidden/>
    <w:rsid w:val="00B24ECE"/>
    <w:pPr>
      <w:ind w:left="708"/>
    </w:pPr>
  </w:style>
  <w:style w:type="paragraph" w:styleId="Zkladntextodsazen3">
    <w:name w:val="Body Text Indent 3"/>
    <w:basedOn w:val="Normln"/>
    <w:semiHidden/>
    <w:rsid w:val="00B24ECE"/>
    <w:pPr>
      <w:ind w:left="1800"/>
    </w:pPr>
  </w:style>
  <w:style w:type="paragraph" w:styleId="Zhlav">
    <w:name w:val="header"/>
    <w:basedOn w:val="Normln"/>
    <w:link w:val="ZhlavChar"/>
    <w:uiPriority w:val="99"/>
    <w:rsid w:val="00B24ECE"/>
    <w:pPr>
      <w:tabs>
        <w:tab w:val="center" w:pos="4536"/>
        <w:tab w:val="right" w:pos="9072"/>
      </w:tabs>
    </w:pPr>
  </w:style>
  <w:style w:type="paragraph" w:styleId="Zpat">
    <w:name w:val="footer"/>
    <w:basedOn w:val="Normln"/>
    <w:link w:val="ZpatChar"/>
    <w:uiPriority w:val="99"/>
    <w:rsid w:val="00B24ECE"/>
    <w:pPr>
      <w:tabs>
        <w:tab w:val="center" w:pos="4536"/>
        <w:tab w:val="right" w:pos="9072"/>
      </w:tabs>
    </w:pPr>
  </w:style>
  <w:style w:type="paragraph" w:styleId="Zkladntext2">
    <w:name w:val="Body Text 2"/>
    <w:basedOn w:val="Normln"/>
    <w:semiHidden/>
    <w:rsid w:val="00B24ECE"/>
    <w:pPr>
      <w:jc w:val="both"/>
    </w:pPr>
  </w:style>
  <w:style w:type="character" w:styleId="slostrnky">
    <w:name w:val="page number"/>
    <w:basedOn w:val="Standardnpsmoodstavce"/>
    <w:semiHidden/>
    <w:rsid w:val="00B24ECE"/>
  </w:style>
  <w:style w:type="paragraph" w:styleId="Rozloendokumentu">
    <w:name w:val="Document Map"/>
    <w:basedOn w:val="Normln"/>
    <w:semiHidden/>
    <w:rsid w:val="00B24ECE"/>
    <w:pPr>
      <w:shd w:val="clear" w:color="auto" w:fill="000080"/>
    </w:pPr>
    <w:rPr>
      <w:rFonts w:ascii="Tahoma" w:hAnsi="Tahoma"/>
    </w:rPr>
  </w:style>
  <w:style w:type="paragraph" w:styleId="Obsah1">
    <w:name w:val="toc 1"/>
    <w:basedOn w:val="Normln"/>
    <w:next w:val="Normln"/>
    <w:autoRedefine/>
    <w:uiPriority w:val="39"/>
    <w:qFormat/>
    <w:rsid w:val="00B24ECE"/>
  </w:style>
  <w:style w:type="paragraph" w:customStyle="1" w:styleId="BBSnadpis1">
    <w:name w:val="_BBS nadpis 1"/>
    <w:basedOn w:val="Nadpis1"/>
    <w:autoRedefine/>
    <w:qFormat/>
    <w:rsid w:val="0041746E"/>
    <w:pPr>
      <w:numPr>
        <w:numId w:val="2"/>
      </w:numPr>
      <w:tabs>
        <w:tab w:val="clear" w:pos="360"/>
      </w:tabs>
      <w:ind w:left="851" w:hanging="851"/>
      <w:jc w:val="both"/>
    </w:pPr>
    <w:rPr>
      <w:sz w:val="22"/>
      <w:szCs w:val="22"/>
      <w:u w:val="single"/>
      <w:lang w:val="sk-SK"/>
    </w:rPr>
  </w:style>
  <w:style w:type="paragraph" w:customStyle="1" w:styleId="BBSnormal">
    <w:name w:val="_BBS normal"/>
    <w:basedOn w:val="Normln"/>
    <w:qFormat/>
    <w:rsid w:val="00B24ECE"/>
    <w:pPr>
      <w:jc w:val="both"/>
    </w:pPr>
    <w:rPr>
      <w:sz w:val="22"/>
    </w:rPr>
  </w:style>
  <w:style w:type="paragraph" w:customStyle="1" w:styleId="BBSnadpis2">
    <w:name w:val="_BBS nadpis 2"/>
    <w:basedOn w:val="Nadpis2"/>
    <w:next w:val="BBSnormal"/>
    <w:autoRedefine/>
    <w:qFormat/>
    <w:rsid w:val="005B162A"/>
    <w:pPr>
      <w:keepNext w:val="0"/>
      <w:numPr>
        <w:ilvl w:val="1"/>
        <w:numId w:val="2"/>
      </w:numPr>
      <w:tabs>
        <w:tab w:val="clear" w:pos="525"/>
      </w:tabs>
      <w:spacing w:before="240"/>
      <w:ind w:left="851" w:hanging="851"/>
      <w:jc w:val="left"/>
    </w:pPr>
    <w:rPr>
      <w:rFonts w:cs="Times New Roman"/>
      <w:bCs w:val="0"/>
      <w:sz w:val="22"/>
    </w:rPr>
  </w:style>
  <w:style w:type="paragraph" w:customStyle="1" w:styleId="BBSnadpis3">
    <w:name w:val="_BBS nadpis 3"/>
    <w:basedOn w:val="Nadpis3"/>
    <w:next w:val="BBSnormal"/>
    <w:autoRedefine/>
    <w:qFormat/>
    <w:rsid w:val="00681D26"/>
    <w:pPr>
      <w:keepNext w:val="0"/>
      <w:numPr>
        <w:ilvl w:val="2"/>
        <w:numId w:val="2"/>
      </w:numPr>
      <w:tabs>
        <w:tab w:val="clear" w:pos="720"/>
      </w:tabs>
      <w:ind w:left="851" w:hanging="851"/>
      <w:jc w:val="both"/>
    </w:pPr>
    <w:rPr>
      <w:b w:val="0"/>
      <w:sz w:val="22"/>
    </w:rPr>
  </w:style>
  <w:style w:type="paragraph" w:styleId="Obsah2">
    <w:name w:val="toc 2"/>
    <w:basedOn w:val="Normln"/>
    <w:next w:val="Normln"/>
    <w:autoRedefine/>
    <w:uiPriority w:val="39"/>
    <w:qFormat/>
    <w:rsid w:val="00B24ECE"/>
    <w:pPr>
      <w:ind w:left="240"/>
    </w:pPr>
  </w:style>
  <w:style w:type="paragraph" w:styleId="Obsah3">
    <w:name w:val="toc 3"/>
    <w:basedOn w:val="Normln"/>
    <w:next w:val="Normln"/>
    <w:autoRedefine/>
    <w:uiPriority w:val="39"/>
    <w:qFormat/>
    <w:rsid w:val="00B24ECE"/>
    <w:pPr>
      <w:ind w:left="480"/>
    </w:pPr>
  </w:style>
  <w:style w:type="paragraph" w:styleId="Obsah4">
    <w:name w:val="toc 4"/>
    <w:basedOn w:val="Normln"/>
    <w:next w:val="Normln"/>
    <w:autoRedefine/>
    <w:semiHidden/>
    <w:rsid w:val="00B24ECE"/>
    <w:pPr>
      <w:ind w:left="720"/>
    </w:pPr>
  </w:style>
  <w:style w:type="paragraph" w:styleId="Obsah5">
    <w:name w:val="toc 5"/>
    <w:basedOn w:val="Normln"/>
    <w:next w:val="Normln"/>
    <w:autoRedefine/>
    <w:semiHidden/>
    <w:rsid w:val="00B24ECE"/>
    <w:pPr>
      <w:ind w:left="960"/>
    </w:pPr>
  </w:style>
  <w:style w:type="paragraph" w:styleId="Obsah6">
    <w:name w:val="toc 6"/>
    <w:basedOn w:val="Normln"/>
    <w:next w:val="Normln"/>
    <w:autoRedefine/>
    <w:semiHidden/>
    <w:rsid w:val="00B24ECE"/>
    <w:pPr>
      <w:ind w:left="1200"/>
    </w:pPr>
  </w:style>
  <w:style w:type="paragraph" w:styleId="Obsah7">
    <w:name w:val="toc 7"/>
    <w:basedOn w:val="Normln"/>
    <w:next w:val="Normln"/>
    <w:autoRedefine/>
    <w:semiHidden/>
    <w:rsid w:val="00B24ECE"/>
    <w:pPr>
      <w:ind w:left="1440"/>
    </w:pPr>
  </w:style>
  <w:style w:type="paragraph" w:styleId="Obsah8">
    <w:name w:val="toc 8"/>
    <w:basedOn w:val="Normln"/>
    <w:next w:val="Normln"/>
    <w:autoRedefine/>
    <w:semiHidden/>
    <w:rsid w:val="00B24ECE"/>
    <w:pPr>
      <w:ind w:left="1680"/>
    </w:pPr>
  </w:style>
  <w:style w:type="paragraph" w:styleId="Obsah9">
    <w:name w:val="toc 9"/>
    <w:basedOn w:val="Normln"/>
    <w:next w:val="Normln"/>
    <w:autoRedefine/>
    <w:semiHidden/>
    <w:rsid w:val="00B24ECE"/>
    <w:pPr>
      <w:ind w:left="1920"/>
    </w:pPr>
  </w:style>
  <w:style w:type="character" w:styleId="Hypertextovodkaz">
    <w:name w:val="Hyperlink"/>
    <w:basedOn w:val="Standardnpsmoodstavce"/>
    <w:uiPriority w:val="99"/>
    <w:rsid w:val="00B24ECE"/>
    <w:rPr>
      <w:color w:val="0000FF"/>
      <w:u w:val="single"/>
    </w:rPr>
  </w:style>
  <w:style w:type="paragraph" w:customStyle="1" w:styleId="BBSodkaznadetail">
    <w:name w:val="_BBS odkaz na detail"/>
    <w:basedOn w:val="Normln"/>
    <w:qFormat/>
    <w:rsid w:val="00B24ECE"/>
    <w:pPr>
      <w:tabs>
        <w:tab w:val="num" w:pos="540"/>
        <w:tab w:val="num" w:pos="720"/>
      </w:tabs>
      <w:ind w:left="539" w:right="-868"/>
      <w:jc w:val="right"/>
    </w:pPr>
    <w:rPr>
      <w:sz w:val="16"/>
    </w:rPr>
  </w:style>
  <w:style w:type="paragraph" w:customStyle="1" w:styleId="xl24">
    <w:name w:val="xl24"/>
    <w:basedOn w:val="Normln"/>
    <w:rsid w:val="00B24ECE"/>
    <w:pPr>
      <w:spacing w:before="100" w:beforeAutospacing="1" w:after="100" w:afterAutospacing="1"/>
      <w:jc w:val="center"/>
    </w:pPr>
    <w:rPr>
      <w:rFonts w:ascii="Arial Unicode MS" w:eastAsia="Arial Unicode MS" w:hAnsi="Arial Unicode MS" w:cs="Tahoma"/>
      <w:szCs w:val="24"/>
    </w:rPr>
  </w:style>
  <w:style w:type="paragraph" w:customStyle="1" w:styleId="xl25">
    <w:name w:val="xl25"/>
    <w:basedOn w:val="Normln"/>
    <w:rsid w:val="00B24ECE"/>
    <w:pPr>
      <w:pBdr>
        <w:bottom w:val="single" w:sz="8" w:space="0" w:color="auto"/>
      </w:pBdr>
      <w:shd w:val="clear" w:color="auto" w:fill="FFFFFF"/>
      <w:spacing w:before="100" w:beforeAutospacing="1" w:after="100" w:afterAutospacing="1"/>
      <w:textAlignment w:val="center"/>
    </w:pPr>
    <w:rPr>
      <w:rFonts w:eastAsia="Arial Unicode MS" w:cs="Tahoma"/>
      <w:sz w:val="16"/>
      <w:szCs w:val="16"/>
    </w:rPr>
  </w:style>
  <w:style w:type="paragraph" w:customStyle="1" w:styleId="xl26">
    <w:name w:val="xl26"/>
    <w:basedOn w:val="Normln"/>
    <w:rsid w:val="00B24ECE"/>
    <w:pPr>
      <w:pBdr>
        <w:bottom w:val="single" w:sz="8" w:space="0" w:color="auto"/>
      </w:pBdr>
      <w:shd w:val="clear" w:color="auto" w:fill="FFFFFF"/>
      <w:spacing w:before="100" w:beforeAutospacing="1" w:after="100" w:afterAutospacing="1"/>
      <w:jc w:val="center"/>
      <w:textAlignment w:val="center"/>
    </w:pPr>
    <w:rPr>
      <w:rFonts w:eastAsia="Arial Unicode MS" w:cs="Tahoma"/>
      <w:sz w:val="16"/>
      <w:szCs w:val="16"/>
    </w:rPr>
  </w:style>
  <w:style w:type="paragraph" w:customStyle="1" w:styleId="xl27">
    <w:name w:val="xl27"/>
    <w:basedOn w:val="Normln"/>
    <w:rsid w:val="00B24ECE"/>
    <w:pPr>
      <w:pBdr>
        <w:top w:val="single" w:sz="8" w:space="0" w:color="auto"/>
      </w:pBdr>
      <w:shd w:val="clear" w:color="auto" w:fill="FFFFFF"/>
      <w:spacing w:before="100" w:beforeAutospacing="1" w:after="100" w:afterAutospacing="1"/>
      <w:jc w:val="center"/>
      <w:textAlignment w:val="center"/>
    </w:pPr>
    <w:rPr>
      <w:rFonts w:eastAsia="Arial Unicode MS" w:cs="Tahoma"/>
      <w:b/>
      <w:bCs/>
      <w:sz w:val="16"/>
      <w:szCs w:val="16"/>
    </w:rPr>
  </w:style>
  <w:style w:type="paragraph" w:customStyle="1" w:styleId="xl28">
    <w:name w:val="xl28"/>
    <w:basedOn w:val="Normln"/>
    <w:rsid w:val="00B24ECE"/>
    <w:pPr>
      <w:shd w:val="clear" w:color="auto" w:fill="FFFFFF"/>
      <w:spacing w:before="100" w:beforeAutospacing="1" w:after="100" w:afterAutospacing="1"/>
      <w:jc w:val="center"/>
      <w:textAlignment w:val="center"/>
    </w:pPr>
    <w:rPr>
      <w:rFonts w:eastAsia="Arial Unicode MS" w:cs="Tahoma"/>
      <w:b/>
      <w:bCs/>
      <w:sz w:val="16"/>
      <w:szCs w:val="16"/>
    </w:rPr>
  </w:style>
  <w:style w:type="paragraph" w:customStyle="1" w:styleId="xl29">
    <w:name w:val="xl29"/>
    <w:basedOn w:val="Normln"/>
    <w:rsid w:val="00B24ECE"/>
    <w:pPr>
      <w:pBdr>
        <w:top w:val="single" w:sz="8" w:space="0" w:color="auto"/>
      </w:pBdr>
      <w:shd w:val="clear" w:color="auto" w:fill="FFFFFF"/>
      <w:spacing w:before="100" w:beforeAutospacing="1" w:after="100" w:afterAutospacing="1"/>
      <w:jc w:val="center"/>
    </w:pPr>
    <w:rPr>
      <w:rFonts w:eastAsia="Arial Unicode MS" w:cs="Tahoma"/>
      <w:sz w:val="18"/>
      <w:szCs w:val="18"/>
    </w:rPr>
  </w:style>
  <w:style w:type="paragraph" w:customStyle="1" w:styleId="xl30">
    <w:name w:val="xl30"/>
    <w:basedOn w:val="Normln"/>
    <w:rsid w:val="00B24ECE"/>
    <w:pPr>
      <w:pBdr>
        <w:top w:val="single" w:sz="8" w:space="0" w:color="auto"/>
        <w:left w:val="single" w:sz="8" w:space="0" w:color="auto"/>
        <w:bottom w:val="single" w:sz="8" w:space="0" w:color="auto"/>
      </w:pBdr>
      <w:shd w:val="clear" w:color="auto" w:fill="FFFFFF"/>
      <w:spacing w:before="100" w:beforeAutospacing="1" w:after="100" w:afterAutospacing="1"/>
    </w:pPr>
    <w:rPr>
      <w:rFonts w:ascii="Arial Unicode MS" w:eastAsia="Arial Unicode MS" w:hAnsi="Arial Unicode MS" w:cs="Tahoma"/>
      <w:sz w:val="16"/>
      <w:szCs w:val="16"/>
    </w:rPr>
  </w:style>
  <w:style w:type="paragraph" w:customStyle="1" w:styleId="xl31">
    <w:name w:val="xl31"/>
    <w:basedOn w:val="Normln"/>
    <w:rsid w:val="00B24ECE"/>
    <w:pPr>
      <w:pBdr>
        <w:bottom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32">
    <w:name w:val="xl32"/>
    <w:basedOn w:val="Normln"/>
    <w:rsid w:val="00B24ECE"/>
    <w:pPr>
      <w:pBdr>
        <w:left w:val="single" w:sz="8" w:space="0" w:color="auto"/>
        <w:bottom w:val="single" w:sz="8"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Tahoma"/>
      <w:szCs w:val="24"/>
    </w:rPr>
  </w:style>
  <w:style w:type="paragraph" w:customStyle="1" w:styleId="xl33">
    <w:name w:val="xl33"/>
    <w:basedOn w:val="Normln"/>
    <w:rsid w:val="00B24ECE"/>
    <w:pPr>
      <w:pBdr>
        <w:left w:val="single" w:sz="4" w:space="0" w:color="auto"/>
        <w:bottom w:val="single" w:sz="8"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Tahoma"/>
      <w:szCs w:val="24"/>
    </w:rPr>
  </w:style>
  <w:style w:type="paragraph" w:customStyle="1" w:styleId="xl34">
    <w:name w:val="xl34"/>
    <w:basedOn w:val="Normln"/>
    <w:rsid w:val="00B24ECE"/>
    <w:pPr>
      <w:pBdr>
        <w:left w:val="single" w:sz="4" w:space="0" w:color="auto"/>
        <w:bottom w:val="single" w:sz="8" w:space="0" w:color="auto"/>
        <w:right w:val="single" w:sz="8" w:space="0" w:color="auto"/>
      </w:pBdr>
      <w:shd w:val="clear" w:color="auto" w:fill="FFFFFF"/>
      <w:spacing w:before="100" w:beforeAutospacing="1" w:after="100" w:afterAutospacing="1"/>
      <w:jc w:val="center"/>
    </w:pPr>
    <w:rPr>
      <w:rFonts w:ascii="Arial Unicode MS" w:eastAsia="Arial Unicode MS" w:hAnsi="Arial Unicode MS" w:cs="Tahoma"/>
      <w:szCs w:val="24"/>
    </w:rPr>
  </w:style>
  <w:style w:type="paragraph" w:customStyle="1" w:styleId="xl35">
    <w:name w:val="xl35"/>
    <w:basedOn w:val="Normln"/>
    <w:rsid w:val="00B24ECE"/>
    <w:pPr>
      <w:pBdr>
        <w:bottom w:val="single" w:sz="8"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Tahoma"/>
      <w:szCs w:val="24"/>
    </w:rPr>
  </w:style>
  <w:style w:type="paragraph" w:customStyle="1" w:styleId="xl36">
    <w:name w:val="xl36"/>
    <w:basedOn w:val="Normln"/>
    <w:rsid w:val="00B24ECE"/>
    <w:pPr>
      <w:pBdr>
        <w:left w:val="single" w:sz="4" w:space="0" w:color="auto"/>
        <w:bottom w:val="single" w:sz="8" w:space="0" w:color="auto"/>
      </w:pBdr>
      <w:shd w:val="clear" w:color="auto" w:fill="FFFFFF"/>
      <w:spacing w:before="100" w:beforeAutospacing="1" w:after="100" w:afterAutospacing="1"/>
      <w:jc w:val="center"/>
    </w:pPr>
    <w:rPr>
      <w:rFonts w:ascii="Arial Unicode MS" w:eastAsia="Arial Unicode MS" w:hAnsi="Arial Unicode MS" w:cs="Tahoma"/>
      <w:szCs w:val="24"/>
    </w:rPr>
  </w:style>
  <w:style w:type="paragraph" w:customStyle="1" w:styleId="xl37">
    <w:name w:val="xl37"/>
    <w:basedOn w:val="Normln"/>
    <w:rsid w:val="00B24ECE"/>
    <w:pPr>
      <w:pBdr>
        <w:top w:val="single" w:sz="8" w:space="0" w:color="auto"/>
        <w:left w:val="single" w:sz="4" w:space="0" w:color="auto"/>
        <w:right w:val="single" w:sz="4" w:space="0" w:color="auto"/>
      </w:pBdr>
      <w:shd w:val="clear" w:color="auto" w:fill="FFFFFF"/>
      <w:spacing w:before="100" w:beforeAutospacing="1" w:after="100" w:afterAutospacing="1"/>
      <w:jc w:val="center"/>
    </w:pPr>
    <w:rPr>
      <w:rFonts w:eastAsia="Arial Unicode MS" w:cs="Tahoma"/>
      <w:sz w:val="18"/>
      <w:szCs w:val="18"/>
    </w:rPr>
  </w:style>
  <w:style w:type="paragraph" w:customStyle="1" w:styleId="xl38">
    <w:name w:val="xl38"/>
    <w:basedOn w:val="Normln"/>
    <w:rsid w:val="00B24ECE"/>
    <w:pPr>
      <w:pBdr>
        <w:left w:val="single" w:sz="4" w:space="0" w:color="auto"/>
        <w:bottom w:val="single" w:sz="8"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39">
    <w:name w:val="xl39"/>
    <w:basedOn w:val="Normln"/>
    <w:rsid w:val="00B24ECE"/>
    <w:pPr>
      <w:pBdr>
        <w:top w:val="single" w:sz="8" w:space="0" w:color="auto"/>
        <w:left w:val="single" w:sz="4" w:space="0" w:color="auto"/>
        <w:right w:val="single" w:sz="8" w:space="0" w:color="auto"/>
      </w:pBdr>
      <w:shd w:val="clear" w:color="auto" w:fill="FFFFFF"/>
      <w:spacing w:before="100" w:beforeAutospacing="1" w:after="100" w:afterAutospacing="1"/>
      <w:jc w:val="center"/>
    </w:pPr>
    <w:rPr>
      <w:rFonts w:eastAsia="Arial Unicode MS" w:cs="Tahoma"/>
      <w:sz w:val="18"/>
      <w:szCs w:val="18"/>
    </w:rPr>
  </w:style>
  <w:style w:type="paragraph" w:customStyle="1" w:styleId="xl40">
    <w:name w:val="xl40"/>
    <w:basedOn w:val="Normln"/>
    <w:rsid w:val="00B24ECE"/>
    <w:pPr>
      <w:pBdr>
        <w:left w:val="single" w:sz="8" w:space="0" w:color="auto"/>
        <w:bottom w:val="single" w:sz="8"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41">
    <w:name w:val="xl41"/>
    <w:basedOn w:val="Normln"/>
    <w:rsid w:val="00B24ECE"/>
    <w:pPr>
      <w:pBdr>
        <w:left w:val="single" w:sz="4" w:space="0" w:color="auto"/>
        <w:bottom w:val="single" w:sz="8"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42">
    <w:name w:val="xl42"/>
    <w:basedOn w:val="Normln"/>
    <w:rsid w:val="00B24ECE"/>
    <w:pPr>
      <w:pBdr>
        <w:top w:val="single" w:sz="8" w:space="0" w:color="auto"/>
        <w:left w:val="single" w:sz="8" w:space="0" w:color="auto"/>
        <w:right w:val="single" w:sz="4" w:space="0" w:color="auto"/>
      </w:pBdr>
      <w:shd w:val="clear" w:color="auto" w:fill="FFFFFF"/>
      <w:spacing w:before="100" w:beforeAutospacing="1" w:after="100" w:afterAutospacing="1"/>
      <w:jc w:val="center"/>
    </w:pPr>
    <w:rPr>
      <w:rFonts w:eastAsia="Arial Unicode MS" w:cs="Tahoma"/>
      <w:sz w:val="18"/>
      <w:szCs w:val="18"/>
    </w:rPr>
  </w:style>
  <w:style w:type="paragraph" w:customStyle="1" w:styleId="xl43">
    <w:name w:val="xl43"/>
    <w:basedOn w:val="Normln"/>
    <w:rsid w:val="00B24ECE"/>
    <w:pPr>
      <w:pBdr>
        <w:top w:val="single" w:sz="8" w:space="0" w:color="auto"/>
        <w:bottom w:val="single" w:sz="8" w:space="0" w:color="auto"/>
        <w:right w:val="single" w:sz="8" w:space="0" w:color="auto"/>
      </w:pBdr>
      <w:shd w:val="clear" w:color="auto" w:fill="FFFFFF"/>
      <w:spacing w:before="100" w:beforeAutospacing="1" w:after="100" w:afterAutospacing="1"/>
      <w:jc w:val="center"/>
    </w:pPr>
    <w:rPr>
      <w:rFonts w:ascii="Arial Unicode MS" w:eastAsia="Arial Unicode MS" w:hAnsi="Arial Unicode MS" w:cs="Tahoma"/>
      <w:szCs w:val="24"/>
    </w:rPr>
  </w:style>
  <w:style w:type="paragraph" w:customStyle="1" w:styleId="xl44">
    <w:name w:val="xl44"/>
    <w:basedOn w:val="Normln"/>
    <w:rsid w:val="00B24ECE"/>
    <w:pPr>
      <w:shd w:val="clear" w:color="auto" w:fill="FFFFFF"/>
      <w:spacing w:before="100" w:beforeAutospacing="1" w:after="100" w:afterAutospacing="1"/>
      <w:jc w:val="center"/>
      <w:textAlignment w:val="center"/>
    </w:pPr>
    <w:rPr>
      <w:rFonts w:eastAsia="Arial Unicode MS" w:cs="Tahoma"/>
      <w:sz w:val="16"/>
      <w:szCs w:val="16"/>
    </w:rPr>
  </w:style>
  <w:style w:type="paragraph" w:customStyle="1" w:styleId="xl45">
    <w:name w:val="xl45"/>
    <w:basedOn w:val="Normln"/>
    <w:rsid w:val="00B24ECE"/>
    <w:pPr>
      <w:pBdr>
        <w:top w:val="single" w:sz="8" w:space="0" w:color="auto"/>
        <w:left w:val="single" w:sz="8" w:space="0" w:color="auto"/>
        <w:right w:val="single" w:sz="8" w:space="0" w:color="auto"/>
      </w:pBdr>
      <w:shd w:val="clear" w:color="auto" w:fill="969696"/>
      <w:spacing w:before="100" w:beforeAutospacing="1" w:after="100" w:afterAutospacing="1"/>
      <w:jc w:val="center"/>
      <w:textAlignment w:val="center"/>
    </w:pPr>
    <w:rPr>
      <w:rFonts w:eastAsia="Arial Unicode MS" w:cs="Tahoma"/>
      <w:sz w:val="14"/>
      <w:szCs w:val="14"/>
    </w:rPr>
  </w:style>
  <w:style w:type="paragraph" w:customStyle="1" w:styleId="xl46">
    <w:name w:val="xl46"/>
    <w:basedOn w:val="Normln"/>
    <w:rsid w:val="00B24ECE"/>
    <w:pPr>
      <w:pBdr>
        <w:left w:val="single" w:sz="8" w:space="0" w:color="auto"/>
        <w:right w:val="single" w:sz="8" w:space="0" w:color="auto"/>
      </w:pBdr>
      <w:shd w:val="clear" w:color="auto" w:fill="969696"/>
      <w:spacing w:before="100" w:beforeAutospacing="1" w:after="100" w:afterAutospacing="1"/>
      <w:jc w:val="center"/>
      <w:textAlignment w:val="center"/>
    </w:pPr>
    <w:rPr>
      <w:rFonts w:eastAsia="Arial Unicode MS" w:cs="Tahoma"/>
      <w:sz w:val="14"/>
      <w:szCs w:val="14"/>
    </w:rPr>
  </w:style>
  <w:style w:type="paragraph" w:customStyle="1" w:styleId="xl47">
    <w:name w:val="xl47"/>
    <w:basedOn w:val="Normln"/>
    <w:rsid w:val="00B24ECE"/>
    <w:pPr>
      <w:pBdr>
        <w:left w:val="single" w:sz="8" w:space="0" w:color="auto"/>
        <w:right w:val="single" w:sz="8" w:space="0" w:color="auto"/>
      </w:pBdr>
      <w:shd w:val="clear" w:color="auto" w:fill="969696"/>
      <w:spacing w:before="100" w:beforeAutospacing="1" w:after="100" w:afterAutospacing="1"/>
      <w:jc w:val="center"/>
      <w:textAlignment w:val="center"/>
    </w:pPr>
    <w:rPr>
      <w:rFonts w:eastAsia="Arial Unicode MS" w:cs="Tahoma"/>
      <w:sz w:val="16"/>
      <w:szCs w:val="16"/>
    </w:rPr>
  </w:style>
  <w:style w:type="paragraph" w:customStyle="1" w:styleId="xl48">
    <w:name w:val="xl48"/>
    <w:basedOn w:val="Normln"/>
    <w:rsid w:val="00B24ECE"/>
    <w:pPr>
      <w:pBdr>
        <w:left w:val="single" w:sz="8" w:space="0" w:color="auto"/>
        <w:right w:val="single" w:sz="8" w:space="0" w:color="auto"/>
      </w:pBdr>
      <w:shd w:val="clear" w:color="auto" w:fill="969696"/>
      <w:spacing w:before="100" w:beforeAutospacing="1" w:after="100" w:afterAutospacing="1"/>
    </w:pPr>
    <w:rPr>
      <w:rFonts w:ascii="Arial Unicode MS" w:eastAsia="Arial Unicode MS" w:hAnsi="Arial Unicode MS" w:cs="Tahoma"/>
      <w:szCs w:val="24"/>
    </w:rPr>
  </w:style>
  <w:style w:type="paragraph" w:customStyle="1" w:styleId="xl49">
    <w:name w:val="xl49"/>
    <w:basedOn w:val="Normln"/>
    <w:rsid w:val="00B24ECE"/>
    <w:pPr>
      <w:pBdr>
        <w:left w:val="single" w:sz="8" w:space="0" w:color="auto"/>
        <w:right w:val="single" w:sz="8" w:space="0" w:color="auto"/>
      </w:pBdr>
      <w:shd w:val="clear" w:color="auto" w:fill="969696"/>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50">
    <w:name w:val="xl50"/>
    <w:basedOn w:val="Normln"/>
    <w:rsid w:val="00B24ECE"/>
    <w:pPr>
      <w:pBdr>
        <w:left w:val="single" w:sz="8" w:space="0" w:color="auto"/>
        <w:right w:val="single" w:sz="8" w:space="0" w:color="auto"/>
      </w:pBdr>
      <w:shd w:val="clear" w:color="auto" w:fill="969696"/>
      <w:spacing w:before="100" w:beforeAutospacing="1" w:after="100" w:afterAutospacing="1"/>
      <w:jc w:val="center"/>
      <w:textAlignment w:val="center"/>
    </w:pPr>
    <w:rPr>
      <w:rFonts w:eastAsia="Arial Unicode MS" w:cs="Tahoma"/>
      <w:sz w:val="16"/>
      <w:szCs w:val="16"/>
    </w:rPr>
  </w:style>
  <w:style w:type="paragraph" w:customStyle="1" w:styleId="xl51">
    <w:name w:val="xl51"/>
    <w:basedOn w:val="Normln"/>
    <w:rsid w:val="00B24ECE"/>
    <w:pPr>
      <w:pBdr>
        <w:left w:val="single" w:sz="8" w:space="0" w:color="auto"/>
        <w:right w:val="single" w:sz="8" w:space="0" w:color="auto"/>
      </w:pBdr>
      <w:shd w:val="clear" w:color="auto" w:fill="969696"/>
      <w:spacing w:before="100" w:beforeAutospacing="1" w:after="100" w:afterAutospacing="1"/>
      <w:jc w:val="center"/>
      <w:textAlignment w:val="center"/>
    </w:pPr>
    <w:rPr>
      <w:rFonts w:ascii="Arial Unicode MS" w:eastAsia="Arial Unicode MS" w:hAnsi="Arial Unicode MS" w:cs="Tahoma"/>
      <w:szCs w:val="24"/>
    </w:rPr>
  </w:style>
  <w:style w:type="paragraph" w:customStyle="1" w:styleId="xl52">
    <w:name w:val="xl52"/>
    <w:basedOn w:val="Normln"/>
    <w:rsid w:val="00B24ECE"/>
    <w:pPr>
      <w:shd w:val="clear" w:color="auto" w:fill="969696"/>
      <w:spacing w:before="100" w:beforeAutospacing="1" w:after="100" w:afterAutospacing="1"/>
      <w:jc w:val="center"/>
    </w:pPr>
    <w:rPr>
      <w:rFonts w:eastAsia="Arial Unicode MS" w:cs="Tahoma"/>
      <w:b/>
      <w:bCs/>
      <w:szCs w:val="24"/>
    </w:rPr>
  </w:style>
  <w:style w:type="paragraph" w:customStyle="1" w:styleId="xl53">
    <w:name w:val="xl53"/>
    <w:basedOn w:val="Normln"/>
    <w:rsid w:val="00B24E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54">
    <w:name w:val="xl54"/>
    <w:basedOn w:val="Normln"/>
    <w:rsid w:val="00B24EC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55">
    <w:name w:val="xl55"/>
    <w:basedOn w:val="Normln"/>
    <w:rsid w:val="00B24ECE"/>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56">
    <w:name w:val="xl56"/>
    <w:basedOn w:val="Normln"/>
    <w:rsid w:val="00B24ECE"/>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57">
    <w:name w:val="xl57"/>
    <w:basedOn w:val="Normln"/>
    <w:rsid w:val="00B24ECE"/>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58">
    <w:name w:val="xl58"/>
    <w:basedOn w:val="Normln"/>
    <w:rsid w:val="00B24ECE"/>
    <w:pPr>
      <w:pBdr>
        <w:top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59">
    <w:name w:val="xl59"/>
    <w:basedOn w:val="Normln"/>
    <w:rsid w:val="00B24ECE"/>
    <w:pPr>
      <w:pBdr>
        <w:top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2"/>
      <w:szCs w:val="12"/>
    </w:rPr>
  </w:style>
  <w:style w:type="paragraph" w:customStyle="1" w:styleId="xl60">
    <w:name w:val="xl60"/>
    <w:basedOn w:val="Normln"/>
    <w:rsid w:val="00B24ECE"/>
    <w:pPr>
      <w:pBdr>
        <w:top w:val="single" w:sz="8" w:space="0" w:color="auto"/>
        <w:bottom w:val="single" w:sz="8" w:space="0" w:color="auto"/>
        <w:right w:val="single" w:sz="8" w:space="0" w:color="auto"/>
      </w:pBdr>
      <w:shd w:val="clear" w:color="auto" w:fill="FFFFFF"/>
      <w:spacing w:before="100" w:beforeAutospacing="1" w:after="100" w:afterAutospacing="1"/>
    </w:pPr>
    <w:rPr>
      <w:rFonts w:ascii="Arial Unicode MS" w:eastAsia="Arial Unicode MS" w:hAnsi="Arial Unicode MS" w:cs="Tahoma"/>
      <w:szCs w:val="24"/>
    </w:rPr>
  </w:style>
  <w:style w:type="paragraph" w:customStyle="1" w:styleId="xl61">
    <w:name w:val="xl61"/>
    <w:basedOn w:val="Normln"/>
    <w:rsid w:val="00B24ECE"/>
    <w:pPr>
      <w:pBdr>
        <w:bottom w:val="single" w:sz="8" w:space="0" w:color="auto"/>
        <w:right w:val="single" w:sz="8" w:space="0" w:color="auto"/>
      </w:pBdr>
      <w:shd w:val="clear" w:color="auto" w:fill="FFFFFF"/>
      <w:spacing w:before="100" w:beforeAutospacing="1" w:after="100" w:afterAutospacing="1"/>
    </w:pPr>
    <w:rPr>
      <w:rFonts w:ascii="Arial Unicode MS" w:eastAsia="Arial Unicode MS" w:hAnsi="Arial Unicode MS" w:cs="Tahoma"/>
      <w:szCs w:val="24"/>
    </w:rPr>
  </w:style>
  <w:style w:type="paragraph" w:customStyle="1" w:styleId="xl62">
    <w:name w:val="xl62"/>
    <w:basedOn w:val="Normln"/>
    <w:rsid w:val="00B24EC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Unicode MS" w:eastAsia="Arial Unicode MS" w:hAnsi="Arial Unicode MS" w:cs="Tahoma"/>
      <w:b/>
      <w:bCs/>
      <w:szCs w:val="24"/>
    </w:rPr>
  </w:style>
  <w:style w:type="paragraph" w:customStyle="1" w:styleId="xl63">
    <w:name w:val="xl63"/>
    <w:basedOn w:val="Normln"/>
    <w:rsid w:val="00B24ECE"/>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Unicode MS" w:eastAsia="Arial Unicode MS" w:hAnsi="Arial Unicode MS" w:cs="Tahoma"/>
      <w:b/>
      <w:bCs/>
      <w:szCs w:val="24"/>
    </w:rPr>
  </w:style>
  <w:style w:type="paragraph" w:customStyle="1" w:styleId="xl64">
    <w:name w:val="xl64"/>
    <w:basedOn w:val="Normln"/>
    <w:rsid w:val="00B24ECE"/>
    <w:pPr>
      <w:pBdr>
        <w:top w:val="single" w:sz="8" w:space="0" w:color="auto"/>
      </w:pBdr>
      <w:shd w:val="clear" w:color="auto" w:fill="969696"/>
      <w:spacing w:before="100" w:beforeAutospacing="1" w:after="100" w:afterAutospacing="1"/>
      <w:jc w:val="center"/>
    </w:pPr>
    <w:rPr>
      <w:rFonts w:eastAsia="Arial Unicode MS" w:cs="Tahoma"/>
      <w:szCs w:val="24"/>
    </w:rPr>
  </w:style>
  <w:style w:type="paragraph" w:customStyle="1" w:styleId="xl65">
    <w:name w:val="xl65"/>
    <w:basedOn w:val="Normln"/>
    <w:rsid w:val="00B24ECE"/>
    <w:pPr>
      <w:pBdr>
        <w:top w:val="single" w:sz="8" w:space="0" w:color="auto"/>
      </w:pBdr>
      <w:shd w:val="clear" w:color="auto" w:fill="969696"/>
      <w:spacing w:before="100" w:beforeAutospacing="1" w:after="100" w:afterAutospacing="1"/>
      <w:jc w:val="center"/>
    </w:pPr>
    <w:rPr>
      <w:rFonts w:eastAsia="Arial Unicode MS" w:cs="Tahoma"/>
      <w:b/>
      <w:bCs/>
      <w:szCs w:val="24"/>
    </w:rPr>
  </w:style>
  <w:style w:type="paragraph" w:customStyle="1" w:styleId="xl66">
    <w:name w:val="xl66"/>
    <w:basedOn w:val="Normln"/>
    <w:rsid w:val="00B24ECE"/>
    <w:pPr>
      <w:pBdr>
        <w:top w:val="single" w:sz="8" w:space="0" w:color="auto"/>
      </w:pBdr>
      <w:shd w:val="clear" w:color="auto" w:fill="969696"/>
      <w:spacing w:before="100" w:beforeAutospacing="1" w:after="100" w:afterAutospacing="1"/>
      <w:jc w:val="center"/>
      <w:textAlignment w:val="center"/>
    </w:pPr>
    <w:rPr>
      <w:rFonts w:eastAsia="Arial Unicode MS" w:cs="Tahoma"/>
      <w:szCs w:val="24"/>
    </w:rPr>
  </w:style>
  <w:style w:type="paragraph" w:customStyle="1" w:styleId="xl67">
    <w:name w:val="xl67"/>
    <w:basedOn w:val="Normln"/>
    <w:rsid w:val="00B24ECE"/>
    <w:pPr>
      <w:pBdr>
        <w:top w:val="single" w:sz="8" w:space="0" w:color="auto"/>
        <w:right w:val="single" w:sz="8" w:space="0" w:color="auto"/>
      </w:pBdr>
      <w:shd w:val="clear" w:color="auto" w:fill="969696"/>
      <w:spacing w:before="100" w:beforeAutospacing="1" w:after="100" w:afterAutospacing="1"/>
      <w:jc w:val="center"/>
      <w:textAlignment w:val="center"/>
    </w:pPr>
    <w:rPr>
      <w:rFonts w:eastAsia="Arial Unicode MS" w:cs="Tahoma"/>
      <w:szCs w:val="24"/>
    </w:rPr>
  </w:style>
  <w:style w:type="paragraph" w:customStyle="1" w:styleId="xl68">
    <w:name w:val="xl68"/>
    <w:basedOn w:val="Normln"/>
    <w:rsid w:val="00B24EC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69">
    <w:name w:val="xl69"/>
    <w:basedOn w:val="Normln"/>
    <w:rsid w:val="00B24EC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Unicode MS" w:eastAsia="Arial Unicode MS" w:hAnsi="Arial Unicode MS" w:cs="Tahoma"/>
      <w:b/>
      <w:bCs/>
      <w:szCs w:val="24"/>
    </w:rPr>
  </w:style>
  <w:style w:type="paragraph" w:customStyle="1" w:styleId="xl70">
    <w:name w:val="xl70"/>
    <w:basedOn w:val="Normln"/>
    <w:rsid w:val="00B24ECE"/>
    <w:pPr>
      <w:pBdr>
        <w:left w:val="single" w:sz="8" w:space="0" w:color="auto"/>
        <w:right w:val="single" w:sz="8" w:space="0" w:color="auto"/>
      </w:pBdr>
      <w:shd w:val="clear" w:color="auto" w:fill="969696"/>
      <w:spacing w:before="100" w:beforeAutospacing="1" w:after="100" w:afterAutospacing="1"/>
      <w:jc w:val="center"/>
    </w:pPr>
    <w:rPr>
      <w:rFonts w:eastAsia="Arial Unicode MS" w:cs="Tahoma"/>
      <w:b/>
      <w:bCs/>
      <w:szCs w:val="24"/>
    </w:rPr>
  </w:style>
  <w:style w:type="paragraph" w:customStyle="1" w:styleId="xl71">
    <w:name w:val="xl71"/>
    <w:basedOn w:val="Normln"/>
    <w:rsid w:val="00B24ECE"/>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72">
    <w:name w:val="xl72"/>
    <w:basedOn w:val="Normln"/>
    <w:rsid w:val="00B24ECE"/>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73">
    <w:name w:val="xl73"/>
    <w:basedOn w:val="Normln"/>
    <w:rsid w:val="00B24ECE"/>
    <w:pPr>
      <w:pBdr>
        <w:top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74">
    <w:name w:val="xl74"/>
    <w:basedOn w:val="Normln"/>
    <w:rsid w:val="00B24ECE"/>
    <w:pPr>
      <w:pBdr>
        <w:top w:val="single" w:sz="4" w:space="0" w:color="auto"/>
        <w:left w:val="single" w:sz="4" w:space="0" w:color="auto"/>
        <w:right w:val="single" w:sz="4" w:space="0" w:color="auto"/>
      </w:pBdr>
      <w:shd w:val="clear" w:color="auto" w:fill="FFFFFF"/>
      <w:spacing w:before="100" w:beforeAutospacing="1" w:after="100" w:afterAutospacing="1"/>
      <w:textAlignment w:val="center"/>
    </w:pPr>
    <w:rPr>
      <w:rFonts w:ascii="Arial Unicode MS" w:eastAsia="Arial Unicode MS" w:hAnsi="Arial Unicode MS" w:cs="Tahoma"/>
      <w:b/>
      <w:bCs/>
      <w:szCs w:val="24"/>
    </w:rPr>
  </w:style>
  <w:style w:type="paragraph" w:customStyle="1" w:styleId="xl75">
    <w:name w:val="xl75"/>
    <w:basedOn w:val="Normln"/>
    <w:rsid w:val="00B24ECE"/>
    <w:pPr>
      <w:pBdr>
        <w:left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Tahoma"/>
      <w:b/>
      <w:bCs/>
      <w:szCs w:val="24"/>
    </w:rPr>
  </w:style>
  <w:style w:type="paragraph" w:customStyle="1" w:styleId="xl76">
    <w:name w:val="xl76"/>
    <w:basedOn w:val="Normln"/>
    <w:rsid w:val="00B24ECE"/>
    <w:pPr>
      <w:pBdr>
        <w:top w:val="single" w:sz="4" w:space="0" w:color="auto"/>
        <w:bottom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77">
    <w:name w:val="xl77"/>
    <w:basedOn w:val="Normln"/>
    <w:rsid w:val="00B24ECE"/>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78">
    <w:name w:val="xl78"/>
    <w:basedOn w:val="Normln"/>
    <w:rsid w:val="00B24ECE"/>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eastAsia="Arial Unicode MS" w:cs="Tahoma"/>
      <w:sz w:val="16"/>
      <w:szCs w:val="16"/>
    </w:rPr>
  </w:style>
  <w:style w:type="character" w:styleId="Sledovanodkaz">
    <w:name w:val="FollowedHyperlink"/>
    <w:basedOn w:val="Standardnpsmoodstavce"/>
    <w:semiHidden/>
    <w:rsid w:val="00B24ECE"/>
    <w:rPr>
      <w:color w:val="800080"/>
      <w:u w:val="single"/>
    </w:rPr>
  </w:style>
  <w:style w:type="character" w:styleId="Zdraznn">
    <w:name w:val="Emphasis"/>
    <w:basedOn w:val="Standardnpsmoodstavce"/>
    <w:rsid w:val="00B24ECE"/>
    <w:rPr>
      <w:i/>
      <w:iCs/>
    </w:rPr>
  </w:style>
  <w:style w:type="paragraph" w:styleId="Normlnodsazen">
    <w:name w:val="Normal Indent"/>
    <w:basedOn w:val="Normln"/>
    <w:semiHidden/>
    <w:rsid w:val="00B24ECE"/>
    <w:pPr>
      <w:spacing w:after="120"/>
      <w:jc w:val="both"/>
    </w:pPr>
    <w:rPr>
      <w:rFonts w:cs="Times New Roman"/>
      <w:sz w:val="20"/>
      <w:lang w:val="sk-SK" w:eastAsia="sk-SK"/>
    </w:rPr>
  </w:style>
  <w:style w:type="character" w:customStyle="1" w:styleId="ZhlavChar">
    <w:name w:val="Záhlaví Char"/>
    <w:basedOn w:val="Standardnpsmoodstavce"/>
    <w:link w:val="Zhlav"/>
    <w:uiPriority w:val="99"/>
    <w:rsid w:val="00B04B41"/>
    <w:rPr>
      <w:rFonts w:ascii="Arial" w:hAnsi="Arial" w:cs="Arial"/>
      <w:sz w:val="24"/>
    </w:rPr>
  </w:style>
  <w:style w:type="paragraph" w:customStyle="1" w:styleId="Dokumentinfos">
    <w:name w:val="Dokumentinfos"/>
    <w:basedOn w:val="Normln"/>
    <w:rsid w:val="00B04B41"/>
    <w:pPr>
      <w:spacing w:before="120" w:after="120"/>
    </w:pPr>
    <w:rPr>
      <w:noProof/>
      <w:sz w:val="20"/>
      <w:lang w:val="en-GB" w:eastAsia="de-DE"/>
    </w:rPr>
  </w:style>
  <w:style w:type="numbering" w:customStyle="1" w:styleId="Lidl1">
    <w:name w:val="Lidl 1"/>
    <w:uiPriority w:val="99"/>
    <w:rsid w:val="00851083"/>
    <w:pPr>
      <w:numPr>
        <w:numId w:val="17"/>
      </w:numPr>
    </w:pPr>
  </w:style>
  <w:style w:type="paragraph" w:styleId="Nzev">
    <w:name w:val="Title"/>
    <w:basedOn w:val="Normln"/>
    <w:link w:val="NzevChar"/>
    <w:qFormat/>
    <w:rsid w:val="00851083"/>
    <w:pPr>
      <w:jc w:val="center"/>
    </w:pPr>
    <w:rPr>
      <w:b/>
      <w:bCs/>
      <w:sz w:val="22"/>
      <w:szCs w:val="24"/>
    </w:rPr>
  </w:style>
  <w:style w:type="character" w:customStyle="1" w:styleId="NzevChar">
    <w:name w:val="Název Char"/>
    <w:basedOn w:val="Standardnpsmoodstavce"/>
    <w:link w:val="Nzev"/>
    <w:rsid w:val="00851083"/>
    <w:rPr>
      <w:rFonts w:ascii="Arial" w:hAnsi="Arial" w:cs="Arial"/>
      <w:b/>
      <w:bCs/>
      <w:sz w:val="22"/>
      <w:szCs w:val="24"/>
    </w:rPr>
  </w:style>
  <w:style w:type="paragraph" w:styleId="Textpoznpodarou">
    <w:name w:val="footnote text"/>
    <w:aliases w:val="S_footer"/>
    <w:basedOn w:val="Normln"/>
    <w:link w:val="TextpoznpodarouChar"/>
    <w:uiPriority w:val="99"/>
    <w:unhideWhenUsed/>
    <w:rsid w:val="00851083"/>
    <w:rPr>
      <w:rFonts w:ascii="Times New Roman" w:hAnsi="Times New Roman" w:cs="Times New Roman"/>
      <w:sz w:val="20"/>
    </w:rPr>
  </w:style>
  <w:style w:type="character" w:customStyle="1" w:styleId="TextpoznpodarouChar">
    <w:name w:val="Text pozn. pod čarou Char"/>
    <w:aliases w:val="S_footer Char"/>
    <w:basedOn w:val="Standardnpsmoodstavce"/>
    <w:link w:val="Textpoznpodarou"/>
    <w:uiPriority w:val="99"/>
    <w:rsid w:val="00851083"/>
  </w:style>
  <w:style w:type="character" w:styleId="Znakapoznpodarou">
    <w:name w:val="footnote reference"/>
    <w:basedOn w:val="Standardnpsmoodstavce"/>
    <w:uiPriority w:val="99"/>
    <w:unhideWhenUsed/>
    <w:rsid w:val="00851083"/>
    <w:rPr>
      <w:vertAlign w:val="superscript"/>
    </w:rPr>
  </w:style>
  <w:style w:type="paragraph" w:styleId="Odstavecseseznamem">
    <w:name w:val="List Paragraph"/>
    <w:basedOn w:val="Normln"/>
    <w:uiPriority w:val="34"/>
    <w:qFormat/>
    <w:rsid w:val="00851083"/>
    <w:pPr>
      <w:ind w:left="720"/>
      <w:contextualSpacing/>
    </w:pPr>
    <w:rPr>
      <w:rFonts w:ascii="Times New Roman" w:hAnsi="Times New Roman" w:cs="Times New Roman"/>
      <w:szCs w:val="24"/>
    </w:rPr>
  </w:style>
  <w:style w:type="character" w:customStyle="1" w:styleId="Nadpis1Char">
    <w:name w:val="Nadpis 1 Char"/>
    <w:aliases w:val="Nadpis Char"/>
    <w:basedOn w:val="Standardnpsmoodstavce"/>
    <w:link w:val="Nadpis1"/>
    <w:uiPriority w:val="9"/>
    <w:rsid w:val="003F364B"/>
    <w:rPr>
      <w:rFonts w:ascii="Arial" w:hAnsi="Arial" w:cs="Arial"/>
      <w:b/>
      <w:bCs/>
      <w:sz w:val="32"/>
    </w:rPr>
  </w:style>
  <w:style w:type="character" w:customStyle="1" w:styleId="Nadpis2Char">
    <w:name w:val="Nadpis 2 Char"/>
    <w:aliases w:val="Subtitle Char"/>
    <w:basedOn w:val="Standardnpsmoodstavce"/>
    <w:link w:val="Nadpis2"/>
    <w:uiPriority w:val="9"/>
    <w:rsid w:val="003F364B"/>
    <w:rPr>
      <w:rFonts w:ascii="Arial" w:hAnsi="Arial" w:cs="Arial"/>
      <w:b/>
      <w:bCs/>
      <w:sz w:val="28"/>
    </w:rPr>
  </w:style>
  <w:style w:type="character" w:customStyle="1" w:styleId="ZpatChar">
    <w:name w:val="Zápatí Char"/>
    <w:basedOn w:val="Standardnpsmoodstavce"/>
    <w:link w:val="Zpat"/>
    <w:uiPriority w:val="99"/>
    <w:rsid w:val="003F364B"/>
    <w:rPr>
      <w:rFonts w:ascii="Arial" w:hAnsi="Arial" w:cs="Arial"/>
      <w:sz w:val="24"/>
    </w:rPr>
  </w:style>
  <w:style w:type="table" w:styleId="Mkatabulky">
    <w:name w:val="Table Grid"/>
    <w:basedOn w:val="Normlntabulka"/>
    <w:uiPriority w:val="59"/>
    <w:rsid w:val="003F364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semiHidden/>
    <w:unhideWhenUsed/>
    <w:qFormat/>
    <w:rsid w:val="003F364B"/>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val="en-US" w:eastAsia="en-US"/>
    </w:rPr>
  </w:style>
  <w:style w:type="paragraph" w:styleId="Textbubliny">
    <w:name w:val="Balloon Text"/>
    <w:basedOn w:val="Normln"/>
    <w:link w:val="TextbublinyChar"/>
    <w:uiPriority w:val="99"/>
    <w:semiHidden/>
    <w:unhideWhenUsed/>
    <w:rsid w:val="003F364B"/>
    <w:rPr>
      <w:rFonts w:ascii="Tahoma" w:hAnsi="Tahoma" w:cs="Tahoma"/>
      <w:sz w:val="16"/>
      <w:szCs w:val="16"/>
    </w:rPr>
  </w:style>
  <w:style w:type="character" w:customStyle="1" w:styleId="TextbublinyChar">
    <w:name w:val="Text bubliny Char"/>
    <w:basedOn w:val="Standardnpsmoodstavce"/>
    <w:link w:val="Textbubliny"/>
    <w:uiPriority w:val="99"/>
    <w:semiHidden/>
    <w:rsid w:val="003F364B"/>
    <w:rPr>
      <w:rFonts w:ascii="Tahoma" w:hAnsi="Tahoma" w:cs="Tahoma"/>
      <w:sz w:val="16"/>
      <w:szCs w:val="16"/>
    </w:rPr>
  </w:style>
  <w:style w:type="character" w:customStyle="1" w:styleId="Nadpis3Char">
    <w:name w:val="Nadpis 3 Char"/>
    <w:aliases w:val="Kurzíva Char"/>
    <w:basedOn w:val="Standardnpsmoodstavce"/>
    <w:link w:val="Nadpis3"/>
    <w:uiPriority w:val="9"/>
    <w:rsid w:val="003F364B"/>
    <w:rPr>
      <w:rFonts w:ascii="Arial" w:hAnsi="Arial" w:cs="Arial"/>
      <w:b/>
      <w:bCs/>
      <w:sz w:val="24"/>
    </w:rPr>
  </w:style>
  <w:style w:type="character" w:styleId="Odkaznakoment">
    <w:name w:val="annotation reference"/>
    <w:basedOn w:val="Standardnpsmoodstavce"/>
    <w:uiPriority w:val="99"/>
    <w:semiHidden/>
    <w:unhideWhenUsed/>
    <w:rsid w:val="003F364B"/>
    <w:rPr>
      <w:sz w:val="16"/>
      <w:szCs w:val="16"/>
    </w:rPr>
  </w:style>
  <w:style w:type="paragraph" w:styleId="Textkomente">
    <w:name w:val="annotation text"/>
    <w:basedOn w:val="Normln"/>
    <w:link w:val="TextkomenteChar"/>
    <w:unhideWhenUsed/>
    <w:rsid w:val="003F364B"/>
    <w:rPr>
      <w:rFonts w:ascii="Times New Roman" w:hAnsi="Times New Roman" w:cs="Times New Roman"/>
      <w:sz w:val="20"/>
    </w:rPr>
  </w:style>
  <w:style w:type="character" w:customStyle="1" w:styleId="TextkomenteChar">
    <w:name w:val="Text komentáře Char"/>
    <w:basedOn w:val="Standardnpsmoodstavce"/>
    <w:link w:val="Textkomente"/>
    <w:rsid w:val="003F364B"/>
  </w:style>
  <w:style w:type="paragraph" w:styleId="Pedmtkomente">
    <w:name w:val="annotation subject"/>
    <w:basedOn w:val="Textkomente"/>
    <w:next w:val="Textkomente"/>
    <w:link w:val="PedmtkomenteChar"/>
    <w:uiPriority w:val="99"/>
    <w:semiHidden/>
    <w:unhideWhenUsed/>
    <w:rsid w:val="003F364B"/>
    <w:rPr>
      <w:b/>
      <w:bCs/>
    </w:rPr>
  </w:style>
  <w:style w:type="character" w:customStyle="1" w:styleId="PedmtkomenteChar">
    <w:name w:val="Předmět komentáře Char"/>
    <w:basedOn w:val="TextkomenteChar"/>
    <w:link w:val="Pedmtkomente"/>
    <w:uiPriority w:val="99"/>
    <w:semiHidden/>
    <w:rsid w:val="003F364B"/>
    <w:rPr>
      <w:b/>
      <w:bCs/>
    </w:rPr>
  </w:style>
  <w:style w:type="paragraph" w:styleId="Revize">
    <w:name w:val="Revision"/>
    <w:hidden/>
    <w:uiPriority w:val="99"/>
    <w:semiHidden/>
    <w:rsid w:val="003F364B"/>
    <w:rPr>
      <w:sz w:val="24"/>
      <w:szCs w:val="24"/>
    </w:rPr>
  </w:style>
  <w:style w:type="character" w:customStyle="1" w:styleId="ZkladntextChar">
    <w:name w:val="Základní text Char"/>
    <w:basedOn w:val="Standardnpsmoodstavce"/>
    <w:link w:val="Zkladntext"/>
    <w:semiHidden/>
    <w:rsid w:val="003F364B"/>
    <w:rPr>
      <w:rFonts w:ascii="Arial" w:hAnsi="Arial" w:cs="Arial"/>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64839">
      <w:bodyDiv w:val="1"/>
      <w:marLeft w:val="0"/>
      <w:marRight w:val="0"/>
      <w:marTop w:val="0"/>
      <w:marBottom w:val="0"/>
      <w:divBdr>
        <w:top w:val="none" w:sz="0" w:space="0" w:color="auto"/>
        <w:left w:val="none" w:sz="0" w:space="0" w:color="auto"/>
        <w:bottom w:val="none" w:sz="0" w:space="0" w:color="auto"/>
        <w:right w:val="none" w:sz="0" w:space="0" w:color="auto"/>
      </w:divBdr>
    </w:div>
    <w:div w:id="160004960">
      <w:bodyDiv w:val="1"/>
      <w:marLeft w:val="0"/>
      <w:marRight w:val="0"/>
      <w:marTop w:val="0"/>
      <w:marBottom w:val="0"/>
      <w:divBdr>
        <w:top w:val="none" w:sz="0" w:space="0" w:color="auto"/>
        <w:left w:val="none" w:sz="0" w:space="0" w:color="auto"/>
        <w:bottom w:val="none" w:sz="0" w:space="0" w:color="auto"/>
        <w:right w:val="none" w:sz="0" w:space="0" w:color="auto"/>
      </w:divBdr>
    </w:div>
    <w:div w:id="256252555">
      <w:bodyDiv w:val="1"/>
      <w:marLeft w:val="0"/>
      <w:marRight w:val="0"/>
      <w:marTop w:val="0"/>
      <w:marBottom w:val="0"/>
      <w:divBdr>
        <w:top w:val="none" w:sz="0" w:space="0" w:color="auto"/>
        <w:left w:val="none" w:sz="0" w:space="0" w:color="auto"/>
        <w:bottom w:val="none" w:sz="0" w:space="0" w:color="auto"/>
        <w:right w:val="none" w:sz="0" w:space="0" w:color="auto"/>
      </w:divBdr>
    </w:div>
    <w:div w:id="658582404">
      <w:bodyDiv w:val="1"/>
      <w:marLeft w:val="0"/>
      <w:marRight w:val="0"/>
      <w:marTop w:val="0"/>
      <w:marBottom w:val="0"/>
      <w:divBdr>
        <w:top w:val="none" w:sz="0" w:space="0" w:color="auto"/>
        <w:left w:val="none" w:sz="0" w:space="0" w:color="auto"/>
        <w:bottom w:val="none" w:sz="0" w:space="0" w:color="auto"/>
        <w:right w:val="none" w:sz="0" w:space="0" w:color="auto"/>
      </w:divBdr>
    </w:div>
    <w:div w:id="703748605">
      <w:bodyDiv w:val="1"/>
      <w:marLeft w:val="0"/>
      <w:marRight w:val="0"/>
      <w:marTop w:val="0"/>
      <w:marBottom w:val="0"/>
      <w:divBdr>
        <w:top w:val="none" w:sz="0" w:space="0" w:color="auto"/>
        <w:left w:val="none" w:sz="0" w:space="0" w:color="auto"/>
        <w:bottom w:val="none" w:sz="0" w:space="0" w:color="auto"/>
        <w:right w:val="none" w:sz="0" w:space="0" w:color="auto"/>
      </w:divBdr>
    </w:div>
    <w:div w:id="1232420504">
      <w:bodyDiv w:val="1"/>
      <w:marLeft w:val="0"/>
      <w:marRight w:val="0"/>
      <w:marTop w:val="0"/>
      <w:marBottom w:val="0"/>
      <w:divBdr>
        <w:top w:val="none" w:sz="0" w:space="0" w:color="auto"/>
        <w:left w:val="none" w:sz="0" w:space="0" w:color="auto"/>
        <w:bottom w:val="none" w:sz="0" w:space="0" w:color="auto"/>
        <w:right w:val="none" w:sz="0" w:space="0" w:color="auto"/>
      </w:divBdr>
    </w:div>
    <w:div w:id="1636567047">
      <w:bodyDiv w:val="1"/>
      <w:marLeft w:val="0"/>
      <w:marRight w:val="0"/>
      <w:marTop w:val="0"/>
      <w:marBottom w:val="0"/>
      <w:divBdr>
        <w:top w:val="none" w:sz="0" w:space="0" w:color="auto"/>
        <w:left w:val="none" w:sz="0" w:space="0" w:color="auto"/>
        <w:bottom w:val="none" w:sz="0" w:space="0" w:color="auto"/>
        <w:right w:val="none" w:sz="0" w:space="0" w:color="auto"/>
      </w:divBdr>
    </w:div>
    <w:div w:id="196680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7.xml"/><Relationship Id="rId13" Type="http://schemas.openxmlformats.org/officeDocument/2006/relationships/settings" Target="settings.xml"/><Relationship Id="rId18" Type="http://schemas.microsoft.com/office/2011/relationships/commentsExtended" Target="commentsExtended.xml"/><Relationship Id="rId26" Type="http://schemas.openxmlformats.org/officeDocument/2006/relationships/footer" Target="footer1.xml"/><Relationship Id="rId3" Type="http://schemas.openxmlformats.org/officeDocument/2006/relationships/customXml" Target="../customXml/item2.xml"/><Relationship Id="rId21" Type="http://schemas.openxmlformats.org/officeDocument/2006/relationships/hyperlink" Target="mailto:invoice@LCZ.costs.invoice.schwarz" TargetMode="External"/><Relationship Id="rId7" Type="http://schemas.openxmlformats.org/officeDocument/2006/relationships/customXml" Target="../customXml/item6.xml"/><Relationship Id="rId12" Type="http://schemas.openxmlformats.org/officeDocument/2006/relationships/styles" Target="styles.xml"/><Relationship Id="rId17" Type="http://schemas.openxmlformats.org/officeDocument/2006/relationships/comments" Target="comments.xml"/><Relationship Id="rId25"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endnotes" Target="endnotes.xml"/><Relationship Id="rId20" Type="http://schemas.microsoft.com/office/2018/08/relationships/commentsExtensible" Target="commentsExtensible.xm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numbering" Target="numbering.xml"/><Relationship Id="rId24" Type="http://schemas.openxmlformats.org/officeDocument/2006/relationships/hyperlink" Target="https://spolecnost.lidl.cz/odpovednost/dobre-pro-lidi/eticky-kodex" TargetMode="External"/><Relationship Id="rId5" Type="http://schemas.openxmlformats.org/officeDocument/2006/relationships/customXml" Target="../customXml/item4.xml"/><Relationship Id="rId15" Type="http://schemas.openxmlformats.org/officeDocument/2006/relationships/footnotes" Target="footnotes.xml"/><Relationship Id="rId23" Type="http://schemas.openxmlformats.org/officeDocument/2006/relationships/hyperlink" Target="https://info.lidl/en/businesspartner" TargetMode="External"/><Relationship Id="rId28" Type="http://schemas.microsoft.com/office/2011/relationships/people" Target="people.xml"/><Relationship Id="rId10" Type="http://schemas.openxmlformats.org/officeDocument/2006/relationships/customXml" Target="../customXml/item9.xml"/><Relationship Id="rId19" Type="http://schemas.microsoft.com/office/2016/09/relationships/commentsIds" Target="commentsIds.xm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webSettings" Target="webSettings.xml"/><Relationship Id="rId22" Type="http://schemas.openxmlformats.org/officeDocument/2006/relationships/hyperlink" Target="https://info.lidl/de/businesspartner"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justice.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f:fields xmlns:f="http://schemas.fabasoft.com/folio/2007/fields" catsources="">
  <f:record>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Central IT Support"/>
    <f:field ref="FSCFOLIO_1_1001_FieldCurrentDate" par="" text="20.01.2020 09:53"/>
    <f:field ref="objname" par="" text="VT021_18.1_Smlouva o dílo_malé práce_5mil_VZOR_leden 2020" edit="true"/>
    <f:field ref="objsubject" par="" text="" edit="true"/>
    <f:field ref="objcreatedby" par="" text="Support Central IT"/>
    <f:field ref="objcreatedat" par="" date="2020-01-17T11:17:27" text="17.01.2020 11:17:27"/>
    <f:field ref="objchangedby" par="" text="Support Central IT"/>
    <f:field ref="objmodifiedat" par="" date="2020-01-17T11:17:27" text="17.01.2020 11:17:27"/>
    <f:field ref="objprimaryrelated__0_objname" par="" text="Vzorove smlouvy Lidl" edit="true"/>
    <f:field ref="objprimaryrelated__0_objsubject" par="" text="Kutova" edit="true"/>
    <f:field ref="objprimaryrelated__0_objcreatedby" par="" text="Support Central IT"/>
    <f:field ref="objprimaryrelated__0_objcreatedat" par="" date="2020-01-17T14:04:57" text="17.01.2020 14:04:57"/>
    <f:field ref="objprimaryrelated__0_objchangedby" par="" text="Support Central IT"/>
    <f:field ref="objprimaryrelated__0_objmodifiedat" par="" date="2020-01-17T14:22:31" text="17.01.2020 14:22:31"/>
  </f:record>
  <f:display par="" text="Signatures">
    <f:field ref="FSCFOLIO_1_1001_SignaturesFldCtx_FSCFOLIO_1_1001_FieldLastSignature" text="Last Signature"/>
    <f:field ref="FSCFOLIO_1_1001_SignaturesFldCtx_FSCFOLIO_1_1001_FieldLastSignatureBy" text="Last Signature By"/>
    <f:field ref="FSCFOLIO_1_1001_SignaturesFldCtx_FSCFOLIO_1_1001_FieldLastSignatureAt" text="Last Signature on/at"/>
    <f:field ref="FSCFOLIO_1_1001_SignaturesFldCtx_FSCFOLIO_1_1001_FieldLastSignatureRemark" text="Remark of Last Signature"/>
  </f:display>
  <f:display par="" text="General">
    <f:field ref="FSCFOLIO_1_1001_FieldCurrentUser" text="Current User"/>
    <f:field ref="FSCFOLIO_1_1001_FieldCurrentDate" text="Current Time Stamp"/>
    <f:field ref="objname" text="Name"/>
    <f:field ref="objsubject" text="Subject"/>
    <f:field ref="objcreatedby" text="Created by"/>
    <f:field ref="objcreatedat" text="Created on/at"/>
    <f:field ref="objchangedby" text="Last Change by"/>
    <f:field ref="objmodifiedat" text="Last Change on/at"/>
  </f:display>
  <f:display par="" text="Folder">
    <f:field ref="objprimaryrelated__0_objname" text="Name"/>
    <f:field ref="objprimaryrelated__0_objsubject" text="Subject"/>
    <f:field ref="objprimaryrelated__0_objcreatedby" text="Created by"/>
    <f:field ref="objprimaryrelated__0_objcreatedat" text="Created on/at"/>
    <f:field ref="objprimaryrelated__0_objchangedby" text="Last Change by"/>
    <f:field ref="objprimaryrelated__0_objmodifiedat" text="Last Change on/at"/>
  </f:display>
</f:field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lcf76f155ced4ddcb4097134ff3c332f xmlns="1b0a2e31-377b-4a4f-8b74-191dd8e2e1a2">
      <Terms xmlns="http://schemas.microsoft.com/office/infopath/2007/PartnerControls"/>
    </lcf76f155ced4ddcb4097134ff3c332f>
    <Objednatel xmlns="1b0a2e31-377b-4a4f-8b74-191dd8e2e1a2" xsi:nil="true"/>
    <CanvasContent1 xmlns="http://schemas.microsoft.com/sharepoint/v3" xsi:nil="true"/>
    <BannerImageUrl xmlns="http://schemas.microsoft.com/sharepoint/v3">
      <Url xsi:nil="true"/>
      <Description xsi:nil="true"/>
    </BannerImageUrl>
    <Odkaz xmlns="1b0a2e31-377b-4a4f-8b74-191dd8e2e1a2">
      <Url xsi:nil="true"/>
      <Description xsi:nil="true"/>
    </Odkaz>
    <_Flow_SignoffStatus xmlns="1b0a2e31-377b-4a4f-8b74-191dd8e2e1a2" xsi:nil="true"/>
    <PageLayoutType xmlns="http://schemas.microsoft.com/sharepoint/v3" xsi:nil="true"/>
    <Dynamics xmlns="1b0a2e31-377b-4a4f-8b74-191dd8e2e1a2">
      <Url xsi:nil="true"/>
      <Description xsi:nil="true"/>
    </Dynamics>
    <Vlastn_x00ed_kkontraktu xmlns="1b0a2e31-377b-4a4f-8b74-191dd8e2e1a2" xsi:nil="true"/>
    <BannerImageOffset xmlns="http://schemas.microsoft.com/sharepoint/v3" xsi:nil="true"/>
    <A xmlns="1b0a2e31-377b-4a4f-8b74-191dd8e2e1a2">
      <Url xsi:nil="true"/>
      <Description xsi:nil="true"/>
    </A>
    <TaxCatchAll xmlns="1c5afdd9-10a7-4471-939e-3b6fefddb120" xsi:nil="true"/>
    <Pozn_x00e1_mka xmlns="1b0a2e31-377b-4a4f-8b74-191dd8e2e1a2" xsi:nil="true"/>
    <PromotedState xmlns="http://schemas.microsoft.com/sharepoint/v3">0</PromotedState>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0CF7E5-2713-4DE7-AE43-693F67302901}">
  <ds:schemaRefs>
    <ds:schemaRef ds:uri="http://schemas.openxmlformats.org/officeDocument/2006/bibliography"/>
  </ds:schemaRefs>
</ds:datastoreItem>
</file>

<file path=customXml/itemProps2.xml><?xml version="1.0" encoding="utf-8"?>
<ds:datastoreItem xmlns:ds="http://schemas.openxmlformats.org/officeDocument/2006/customXml" ds:itemID="{F122E677-513B-4BBA-A3E6-83947D91E120}">
  <ds:schemaRefs>
    <ds:schemaRef ds:uri="http://schemas.microsoft.com/sharepoint/v3/contenttype/forms"/>
  </ds:schemaRefs>
</ds:datastoreItem>
</file>

<file path=customXml/itemProps3.xml><?xml version="1.0" encoding="utf-8"?>
<ds:datastoreItem xmlns:ds="http://schemas.openxmlformats.org/officeDocument/2006/customXml" ds:itemID="{7EEE1538-D80C-471E-B512-AF752BB919CC}">
  <ds:schemaRefs>
    <ds:schemaRef ds:uri="http://schemas.openxmlformats.org/officeDocument/2006/bibliography"/>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2C795E95-B436-4A28-84A9-4AA316771858}">
  <ds:schemaRefs>
    <ds:schemaRef ds:uri="http://schemas.openxmlformats.org/officeDocument/2006/bibliography"/>
  </ds:schemaRefs>
</ds:datastoreItem>
</file>

<file path=customXml/itemProps6.xml><?xml version="1.0" encoding="utf-8"?>
<ds:datastoreItem xmlns:ds="http://schemas.openxmlformats.org/officeDocument/2006/customXml" ds:itemID="{D497AB59-8BF0-4115-9712-FB5B933C0502}">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E30CF60B-B9D0-4803-9E63-0BD403B707E1}"/>
</file>

<file path=customXml/itemProps8.xml><?xml version="1.0" encoding="utf-8"?>
<ds:datastoreItem xmlns:ds="http://schemas.openxmlformats.org/officeDocument/2006/customXml" ds:itemID="{35832A59-2EE0-4148-B550-9FF076F17C0F}">
  <ds:schemaRefs>
    <ds:schemaRef ds:uri="http://schemas.openxmlformats.org/officeDocument/2006/bibliography"/>
  </ds:schemaRefs>
</ds:datastoreItem>
</file>

<file path=customXml/itemProps9.xml><?xml version="1.0" encoding="utf-8"?>
<ds:datastoreItem xmlns:ds="http://schemas.openxmlformats.org/officeDocument/2006/customXml" ds:itemID="{49E5DE99-9706-4509-9629-7EF6586006B0}">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25</Pages>
  <Words>8850</Words>
  <Characters>52219</Characters>
  <Application>Microsoft Office Word</Application>
  <DocSecurity>0</DocSecurity>
  <Lines>435</Lines>
  <Paragraphs>121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Schoenherr Rechtsanwaelte GmbH</Company>
  <LinksUpToDate>false</LinksUpToDate>
  <CharactersWithSpaces>60948</CharactersWithSpaces>
  <SharedDoc>false</SharedDoc>
  <HLinks>
    <vt:vector size="18" baseType="variant">
      <vt:variant>
        <vt:i4>1703992</vt:i4>
      </vt:variant>
      <vt:variant>
        <vt:i4>19</vt:i4>
      </vt:variant>
      <vt:variant>
        <vt:i4>0</vt:i4>
      </vt:variant>
      <vt:variant>
        <vt:i4>5</vt:i4>
      </vt:variant>
      <vt:variant>
        <vt:lpwstr/>
      </vt:variant>
      <vt:variant>
        <vt:lpwstr>_Toc188065702</vt:lpwstr>
      </vt:variant>
      <vt:variant>
        <vt:i4>1703992</vt:i4>
      </vt:variant>
      <vt:variant>
        <vt:i4>13</vt:i4>
      </vt:variant>
      <vt:variant>
        <vt:i4>0</vt:i4>
      </vt:variant>
      <vt:variant>
        <vt:i4>5</vt:i4>
      </vt:variant>
      <vt:variant>
        <vt:lpwstr/>
      </vt:variant>
      <vt:variant>
        <vt:lpwstr>_Toc188065701</vt:lpwstr>
      </vt:variant>
      <vt:variant>
        <vt:i4>1703992</vt:i4>
      </vt:variant>
      <vt:variant>
        <vt:i4>7</vt:i4>
      </vt:variant>
      <vt:variant>
        <vt:i4>0</vt:i4>
      </vt:variant>
      <vt:variant>
        <vt:i4>5</vt:i4>
      </vt:variant>
      <vt:variant>
        <vt:lpwstr/>
      </vt:variant>
      <vt:variant>
        <vt:lpwstr>_Toc188065700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Lidl Slovenská republika v.o.s.</dc:creator>
  <cp:lastModifiedBy>Vašátková Lenka</cp:lastModifiedBy>
  <cp:revision>9</cp:revision>
  <cp:lastPrinted>2025-02-20T11:48:00Z</cp:lastPrinted>
  <dcterms:created xsi:type="dcterms:W3CDTF">2025-02-19T11:12:00Z</dcterms:created>
  <dcterms:modified xsi:type="dcterms:W3CDTF">2025-04-01T13:05:00Z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Ref">
    <vt:lpwstr>M19071295/1</vt:lpwstr>
  </property>
  <property fmtid="{D5CDD505-2E9C-101B-9397-08002B2CF9AE}" pid="3" name="WS_REF_OLD">
    <vt:lpwstr>M11651480/1</vt:lpwstr>
  </property>
  <property fmtid="{D5CDD505-2E9C-101B-9397-08002B2CF9AE}" pid="4" name="ContentTypeId">
    <vt:lpwstr>0x010100D6D02840B944C546A8FFB3BEE68E8FD7</vt:lpwstr>
  </property>
</Properties>
</file>